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1907"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27"/>
        <w:gridCol w:w="6780"/>
      </w:tblGrid>
      <w:tr w:rsidR="004E44A4" w14:paraId="46522B1C" w14:textId="77777777" w:rsidTr="001B571A">
        <w:trPr>
          <w:trHeight w:hRule="exact" w:val="431"/>
        </w:trPr>
        <w:tc>
          <w:tcPr>
            <w:tcW w:w="5167" w:type="dxa"/>
            <w:shd w:val="clear" w:color="auto" w:fill="000091" w:themeFill="text2"/>
          </w:tcPr>
          <w:p w14:paraId="721E50A7" w14:textId="33E9522C" w:rsidR="004E44A4" w:rsidRDefault="009D400B" w:rsidP="00FC572D">
            <w:pPr>
              <w:pStyle w:val="Titreduprojet"/>
            </w:pPr>
            <w:r>
              <w:fldChar w:fldCharType="begin"/>
            </w:r>
            <w:r>
              <w:instrText xml:space="preserve"> LINK Word.Document.12 "C:\\Users\\Planet13\\Encours\\AFD\\AF2103-1408 - AFD - Template Word fiche projet\\AFD_Gabarit Fiche projet_v02.docx" "OLE_LINK1" \a \r </w:instrText>
            </w:r>
            <w:r>
              <w:fldChar w:fldCharType="end"/>
            </w:r>
          </w:p>
        </w:tc>
        <w:tc>
          <w:tcPr>
            <w:tcW w:w="6740" w:type="dxa"/>
            <w:vMerge w:val="restart"/>
            <w:tcMar>
              <w:top w:w="0" w:type="dxa"/>
              <w:left w:w="0" w:type="dxa"/>
              <w:bottom w:w="0" w:type="dxa"/>
              <w:right w:w="0" w:type="dxa"/>
            </w:tcMar>
          </w:tcPr>
          <w:p w14:paraId="10090D5C" w14:textId="0760222B" w:rsidR="004E44A4" w:rsidRDefault="00D53907" w:rsidP="00FC572D">
            <w:pPr>
              <w:pStyle w:val="Titrepays"/>
            </w:pPr>
            <w:r>
              <w:rPr>
                <w:noProof/>
                <w:lang w:eastAsia="fr-FR"/>
              </w:rPr>
              <mc:AlternateContent>
                <mc:Choice Requires="wps">
                  <w:drawing>
                    <wp:anchor distT="0" distB="0" distL="114300" distR="114300" simplePos="0" relativeHeight="251666432" behindDoc="0" locked="1" layoutInCell="1" allowOverlap="1" wp14:anchorId="7B909B16" wp14:editId="7A8D9BB0">
                      <wp:simplePos x="0" y="0"/>
                      <wp:positionH relativeFrom="column">
                        <wp:posOffset>190500</wp:posOffset>
                      </wp:positionH>
                      <wp:positionV relativeFrom="page">
                        <wp:posOffset>1514475</wp:posOffset>
                      </wp:positionV>
                      <wp:extent cx="802640" cy="251460"/>
                      <wp:effectExtent l="0" t="0" r="9525" b="10160"/>
                      <wp:wrapNone/>
                      <wp:docPr id="36" name="Zone de texte 36"/>
                      <wp:cNvGraphicFramePr/>
                      <a:graphic xmlns:a="http://schemas.openxmlformats.org/drawingml/2006/main">
                        <a:graphicData uri="http://schemas.microsoft.com/office/word/2010/wordprocessingShape">
                          <wps:wsp>
                            <wps:cNvSpPr txBox="1"/>
                            <wps:spPr>
                              <a:xfrm>
                                <a:off x="0" y="0"/>
                                <a:ext cx="802640"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2A2637" w14:textId="4C45B088" w:rsidR="00B062DB" w:rsidRPr="008B374D" w:rsidRDefault="00B062DB" w:rsidP="008B374D">
                                  <w:pPr>
                                    <w:pStyle w:val="copyright"/>
                                  </w:pPr>
                                  <w:r w:rsidRPr="008B374D">
                                    <w:t>© Crédit photo</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B909B16" id="_x0000_t202" coordsize="21600,21600" o:spt="202" path="m,l,21600r21600,l21600,xe">
                      <v:stroke joinstyle="miter"/>
                      <v:path gradientshapeok="t" o:connecttype="rect"/>
                    </v:shapetype>
                    <v:shape id="Zone de texte 36" o:spid="_x0000_s1026" type="#_x0000_t202" style="position:absolute;margin-left:15pt;margin-top:119.25pt;width:63.2pt;height:19.8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" filled="f" stroked="f" strokeweight=".5pt">
                      <v:textbox style="mso-fit-shape-to-text:t" inset="0,0,0,0">
                        <w:txbxContent>
                          <w:p w14:paraId="2F2A2637" w14:textId="4C45B088" w:rsidR="00B062DB" w:rsidRPr="008B374D" w:rsidRDefault="00B062DB" w:rsidP="008B374D">
                            <w:pPr>
                              <w:pStyle w:val="copyright"/>
                            </w:pPr>
                            <w:r w:rsidRPr="008B374D">
                              <w:t>© Crédit photo</w:t>
                            </w:r>
                          </w:p>
                        </w:txbxContent>
                      </v:textbox>
                      <w10:wrap anchory="page"/>
                      <w10:anchorlock/>
                    </v:shape>
                  </w:pict>
                </mc:Fallback>
              </mc:AlternateContent>
            </w:r>
            <w:sdt>
              <w:sdtPr>
                <w:alias w:val="Cliquer sur l'icône pour insérer une image"/>
                <w:tag w:val="Insérer une image"/>
                <w:id w:val="423241099"/>
                <w:showingPlcHdr/>
                <w:picture/>
              </w:sdtPr>
              <w:sdtEndPr/>
              <w:sdtContent>
                <w:r w:rsidR="00FC572D">
                  <w:rPr>
                    <w:noProof/>
                    <w:lang w:eastAsia="fr-FR"/>
                  </w:rPr>
                  <w:drawing>
                    <wp:inline distT="0" distB="0" distL="0" distR="0" wp14:anchorId="46EBBD6B" wp14:editId="2FFA7312">
                      <wp:extent cx="4299916" cy="1746000"/>
                      <wp:effectExtent l="0" t="0" r="5715"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9916" cy="1746000"/>
                              </a:xfrm>
                              <a:prstGeom prst="rect">
                                <a:avLst/>
                              </a:prstGeom>
                              <a:noFill/>
                              <a:ln>
                                <a:noFill/>
                              </a:ln>
                            </pic:spPr>
                          </pic:pic>
                        </a:graphicData>
                      </a:graphic>
                    </wp:inline>
                  </w:drawing>
                </w:r>
              </w:sdtContent>
            </w:sdt>
          </w:p>
        </w:tc>
      </w:tr>
      <w:tr w:rsidR="004E44A4" w14:paraId="4C85A839" w14:textId="77777777" w:rsidTr="001B571A">
        <w:trPr>
          <w:trHeight w:hRule="exact" w:val="2296"/>
        </w:trPr>
        <w:tc>
          <w:tcPr>
            <w:tcW w:w="5167" w:type="dxa"/>
            <w:shd w:val="clear" w:color="auto" w:fill="000091" w:themeFill="text2"/>
            <w:tcMar>
              <w:left w:w="567" w:type="dxa"/>
              <w:bottom w:w="0" w:type="dxa"/>
              <w:right w:w="567" w:type="dxa"/>
            </w:tcMar>
          </w:tcPr>
          <w:p w14:paraId="47AD562E" w14:textId="0525862F" w:rsidR="004E44A4" w:rsidRPr="004F0939" w:rsidRDefault="00703F36" w:rsidP="00FC572D">
            <w:pPr>
              <w:pStyle w:val="Titrepays"/>
            </w:pPr>
            <w:commentRangeStart w:id="0"/>
            <w:r w:rsidRPr="00491570">
              <w:t>NOM</w:t>
            </w:r>
            <w:r w:rsidR="004E44A4" w:rsidRPr="00491570">
              <w:rPr>
                <w:sz w:val="40"/>
                <w:szCs w:val="44"/>
              </w:rPr>
              <w:t xml:space="preserve"> </w:t>
            </w:r>
            <w:r w:rsidR="004E44A4" w:rsidRPr="00FC572D">
              <w:t>pays</w:t>
            </w:r>
          </w:p>
          <w:p w14:paraId="1991D50E" w14:textId="60E63E53" w:rsidR="004E44A4" w:rsidRPr="008D1B3A" w:rsidRDefault="00CD7E46" w:rsidP="00FC572D">
            <w:pPr>
              <w:pStyle w:val="Titreduprojet"/>
            </w:pPr>
            <w:r>
              <w:t xml:space="preserve">Titre du </w:t>
            </w:r>
            <w:r w:rsidRPr="00FC572D">
              <w:t>projet</w:t>
            </w:r>
            <w:r w:rsidR="004E44A4" w:rsidRPr="00AA0F7E">
              <w:br/>
              <w:t xml:space="preserve">sur deux </w:t>
            </w:r>
            <w:r w:rsidR="004E44A4" w:rsidRPr="00AA0F7E">
              <w:br/>
              <w:t>ou plusieurs lignes</w:t>
            </w:r>
            <w:r>
              <w:br/>
              <w:t xml:space="preserve">Max 80 </w:t>
            </w:r>
            <w:r w:rsidR="00703F36" w:rsidRPr="00491570">
              <w:t>caractères</w:t>
            </w:r>
            <w:r>
              <w:t xml:space="preserve"> espaces compris</w:t>
            </w:r>
            <w:commentRangeEnd w:id="0"/>
            <w:r w:rsidR="00F94B81">
              <w:rPr>
                <w:rStyle w:val="Marquedecommentaire"/>
                <w:color w:val="auto"/>
              </w:rPr>
              <w:commentReference w:id="0"/>
            </w:r>
          </w:p>
        </w:tc>
        <w:tc>
          <w:tcPr>
            <w:tcW w:w="6740" w:type="dxa"/>
            <w:vMerge/>
            <w:tcMar>
              <w:top w:w="0" w:type="dxa"/>
              <w:left w:w="0" w:type="dxa"/>
              <w:bottom w:w="0" w:type="dxa"/>
              <w:right w:w="0" w:type="dxa"/>
            </w:tcMar>
          </w:tcPr>
          <w:p w14:paraId="0AA73AC1" w14:textId="77777777" w:rsidR="004E44A4" w:rsidRDefault="004E44A4" w:rsidP="00FC572D">
            <w:pPr>
              <w:pStyle w:val="Titrepays"/>
            </w:pPr>
          </w:p>
        </w:tc>
      </w:tr>
    </w:tbl>
    <w:p w14:paraId="2732954D" w14:textId="120E6A1D" w:rsidR="0074607B" w:rsidRPr="000B2B13" w:rsidRDefault="0074607B" w:rsidP="004351C8">
      <w:pPr>
        <w:pStyle w:val="Chap"/>
        <w:rPr>
          <w:color w:val="FF0000"/>
          <w:sz w:val="22"/>
        </w:rPr>
      </w:pPr>
      <w:r w:rsidRPr="000B2B13">
        <w:rPr>
          <w:color w:val="FF0000"/>
          <w:sz w:val="22"/>
        </w:rPr>
        <w:t xml:space="preserve">Envoyer </w:t>
      </w:r>
      <w:r w:rsidR="0013302B" w:rsidRPr="000B2B13">
        <w:rPr>
          <w:color w:val="FF0000"/>
          <w:sz w:val="22"/>
        </w:rPr>
        <w:t xml:space="preserve">également </w:t>
      </w:r>
      <w:r w:rsidRPr="000B2B13">
        <w:rPr>
          <w:color w:val="FF0000"/>
          <w:sz w:val="22"/>
        </w:rPr>
        <w:t xml:space="preserve">la photo à part par mail en HD </w:t>
      </w:r>
      <w:r w:rsidR="000B2B13" w:rsidRPr="000B2B13">
        <w:rPr>
          <w:color w:val="FF0000"/>
          <w:sz w:val="22"/>
        </w:rPr>
        <w:t>avec systématiquement le copyright qui lui est lié</w:t>
      </w:r>
    </w:p>
    <w:p w14:paraId="60913112" w14:textId="63E1E908" w:rsidR="008D1B3A" w:rsidRPr="00BF1246" w:rsidRDefault="00911777" w:rsidP="004351C8">
      <w:pPr>
        <w:pStyle w:val="Chap"/>
        <w:rPr>
          <w:sz w:val="18"/>
          <w:szCs w:val="18"/>
          <w:rPrChange w:id="1" w:author="BAH Adama Horoh" w:date="2025-06-24T15:23:00Z">
            <w:rPr/>
          </w:rPrChange>
        </w:rPr>
      </w:pPr>
      <w:proofErr w:type="spellStart"/>
      <w:r w:rsidRPr="00BF1246">
        <w:rPr>
          <w:sz w:val="18"/>
          <w:szCs w:val="18"/>
          <w:rPrChange w:id="2" w:author="BAH Adama Horoh" w:date="2025-06-24T15:23:00Z">
            <w:rPr/>
          </w:rPrChange>
        </w:rPr>
        <w:t>Chapô</w:t>
      </w:r>
      <w:proofErr w:type="spellEnd"/>
      <w:r w:rsidRPr="00BF1246">
        <w:rPr>
          <w:sz w:val="18"/>
          <w:szCs w:val="18"/>
          <w:rPrChange w:id="3" w:author="BAH Adama Horoh" w:date="2025-06-24T15:23:00Z">
            <w:rPr/>
          </w:rPrChange>
        </w:rPr>
        <w:t xml:space="preserve"> </w:t>
      </w:r>
      <w:r w:rsidR="00CD7E46" w:rsidRPr="00BF1246">
        <w:rPr>
          <w:sz w:val="18"/>
          <w:szCs w:val="18"/>
          <w:rPrChange w:id="4" w:author="BAH Adama Horoh" w:date="2025-06-24T15:23:00Z">
            <w:rPr/>
          </w:rPrChange>
        </w:rPr>
        <w:t xml:space="preserve">: maximum </w:t>
      </w:r>
      <w:r w:rsidR="00EE5D12" w:rsidRPr="00BF1246">
        <w:rPr>
          <w:sz w:val="18"/>
          <w:szCs w:val="18"/>
          <w:rPrChange w:id="5" w:author="BAH Adama Horoh" w:date="2025-06-24T15:23:00Z">
            <w:rPr/>
          </w:rPrChange>
        </w:rPr>
        <w:t>500</w:t>
      </w:r>
      <w:r w:rsidR="00CD7E46" w:rsidRPr="00BF1246">
        <w:rPr>
          <w:sz w:val="18"/>
          <w:szCs w:val="18"/>
          <w:rPrChange w:id="6" w:author="BAH Adama Horoh" w:date="2025-06-24T15:23:00Z">
            <w:rPr/>
          </w:rPrChange>
        </w:rPr>
        <w:t xml:space="preserve"> </w:t>
      </w:r>
      <w:r w:rsidR="006801E1" w:rsidRPr="00BF1246">
        <w:rPr>
          <w:sz w:val="18"/>
          <w:szCs w:val="18"/>
          <w:rPrChange w:id="7" w:author="BAH Adama Horoh" w:date="2025-06-24T15:23:00Z">
            <w:rPr/>
          </w:rPrChange>
        </w:rPr>
        <w:t>caractères</w:t>
      </w:r>
      <w:r w:rsidR="00EE5D12" w:rsidRPr="00BF1246">
        <w:rPr>
          <w:sz w:val="18"/>
          <w:szCs w:val="18"/>
          <w:rPrChange w:id="8" w:author="BAH Adama Horoh" w:date="2025-06-24T15:23:00Z">
            <w:rPr/>
          </w:rPrChange>
        </w:rPr>
        <w:t xml:space="preserve"> espaces compris</w:t>
      </w:r>
      <w:ins w:id="9" w:author="BAH Adama Horoh" w:date="2025-06-24T15:22:00Z">
        <w:r w:rsidR="00BF1246" w:rsidRPr="00BF1246">
          <w:rPr>
            <w:sz w:val="18"/>
            <w:szCs w:val="18"/>
            <w:rPrChange w:id="10" w:author="BAH Adama Horoh" w:date="2025-06-24T15:23:00Z">
              <w:rPr/>
            </w:rPrChange>
          </w:rPr>
          <w:t xml:space="preserve"> -Inclure</w:t>
        </w:r>
      </w:ins>
      <w:r w:rsidR="00EE5D12" w:rsidRPr="00BF1246">
        <w:rPr>
          <w:sz w:val="18"/>
          <w:szCs w:val="18"/>
          <w:rPrChange w:id="11" w:author="BAH Adama Horoh" w:date="2025-06-24T15:23:00Z">
            <w:rPr/>
          </w:rPrChange>
        </w:rPr>
        <w:t xml:space="preserve"> </w:t>
      </w:r>
      <w:ins w:id="12" w:author="BAH Adama Horoh" w:date="2025-06-24T15:22:00Z">
        <w:r w:rsidR="00BF1246" w:rsidRPr="00BF1246">
          <w:rPr>
            <w:sz w:val="18"/>
            <w:szCs w:val="18"/>
            <w:rPrChange w:id="13" w:author="BAH Adama Horoh" w:date="2025-06-24T15:23:00Z">
              <w:rPr/>
            </w:rPrChange>
          </w:rPr>
          <w:t>quelques éléments de contexte</w:t>
        </w:r>
      </w:ins>
      <w:ins w:id="14" w:author="BAH Adama Horoh" w:date="2025-06-24T15:23:00Z">
        <w:r w:rsidR="00BF1246" w:rsidRPr="00BF1246">
          <w:rPr>
            <w:sz w:val="18"/>
            <w:szCs w:val="18"/>
            <w:rPrChange w:id="15" w:author="BAH Adama Horoh" w:date="2025-06-24T15:23:00Z">
              <w:rPr/>
            </w:rPrChange>
          </w:rPr>
          <w:t xml:space="preserve"> si possible</w:t>
        </w:r>
      </w:ins>
      <w:del w:id="16" w:author="BAH Adama Horoh" w:date="2025-06-24T14:22:00Z">
        <w:r w:rsidR="00F94B81" w:rsidRPr="00BF1246" w:rsidDel="00F94B81">
          <w:rPr>
            <w:sz w:val="18"/>
            <w:szCs w:val="18"/>
            <w:rPrChange w:id="17" w:author="BAH Adama Horoh" w:date="2025-06-24T15:23:00Z">
              <w:rPr/>
            </w:rPrChange>
          </w:rPr>
          <w:delText xml:space="preserve">– </w:delText>
        </w:r>
        <w:r w:rsidR="00EE5D12" w:rsidRPr="00BF1246" w:rsidDel="00F94B81">
          <w:rPr>
            <w:sz w:val="18"/>
            <w:szCs w:val="18"/>
            <w:rPrChange w:id="18" w:author="BAH Adama Horoh" w:date="2025-06-24T15:23:00Z">
              <w:rPr/>
            </w:rPrChange>
          </w:rPr>
          <w:delText xml:space="preserve">Inclure quelques éléments de contexte si possible // </w:delText>
        </w:r>
        <w:r w:rsidRPr="00BF1246" w:rsidDel="00F94B81">
          <w:rPr>
            <w:sz w:val="18"/>
            <w:szCs w:val="18"/>
            <w:rPrChange w:id="19" w:author="BAH Adama Horoh" w:date="2025-06-24T15:23:00Z">
              <w:rPr/>
            </w:rPrChange>
          </w:rPr>
          <w:delText xml:space="preserve">consectetur adipiscing elit. Sed non risus. </w:delText>
        </w:r>
      </w:del>
    </w:p>
    <w:tbl>
      <w:tblPr>
        <w:tblStyle w:val="Grilledutableau"/>
        <w:tblpPr w:leftFromText="397" w:rightFromText="142" w:vertAnchor="text" w:tblpXSpec="right" w:tblpY="28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8E8E8" w:themeFill="accent6"/>
        <w:tblCellMar>
          <w:top w:w="57" w:type="dxa"/>
          <w:left w:w="57" w:type="dxa"/>
          <w:bottom w:w="57" w:type="dxa"/>
          <w:right w:w="170" w:type="dxa"/>
        </w:tblCellMar>
        <w:tblLook w:val="04A0" w:firstRow="1" w:lastRow="0" w:firstColumn="1" w:lastColumn="0" w:noHBand="0" w:noVBand="1"/>
      </w:tblPr>
      <w:tblGrid>
        <w:gridCol w:w="627"/>
        <w:gridCol w:w="3402"/>
      </w:tblGrid>
      <w:tr w:rsidR="00D30DEA" w:rsidRPr="009E24BB" w14:paraId="5603E6FD" w14:textId="77777777" w:rsidTr="008F29AF">
        <w:trPr>
          <w:trHeight w:val="454"/>
        </w:trPr>
        <w:tc>
          <w:tcPr>
            <w:tcW w:w="627" w:type="dxa"/>
            <w:shd w:val="clear" w:color="auto" w:fill="E8E8E8" w:themeFill="accent6"/>
            <w:tcMar>
              <w:top w:w="57" w:type="dxa"/>
              <w:right w:w="57" w:type="dxa"/>
            </w:tcMar>
          </w:tcPr>
          <w:p w14:paraId="789F5DFF" w14:textId="77777777" w:rsidR="00D30DEA" w:rsidRPr="006E6159" w:rsidRDefault="00D30DEA" w:rsidP="00BE00D3">
            <w:pPr>
              <w:jc w:val="right"/>
            </w:pPr>
          </w:p>
        </w:tc>
        <w:tc>
          <w:tcPr>
            <w:tcW w:w="3402" w:type="dxa"/>
            <w:shd w:val="clear" w:color="auto" w:fill="E8E8E8" w:themeFill="accent6"/>
            <w:tcMar>
              <w:top w:w="57" w:type="dxa"/>
            </w:tcMar>
          </w:tcPr>
          <w:p w14:paraId="14E5FABF" w14:textId="77777777" w:rsidR="00D30DEA" w:rsidRPr="00BF1246" w:rsidRDefault="00D30DEA" w:rsidP="00BE00D3">
            <w:pPr>
              <w:pStyle w:val="Texteencadr"/>
              <w:rPr>
                <w:strike/>
                <w:rPrChange w:id="20" w:author="BAH Adama Horoh" w:date="2025-06-24T15:23:00Z">
                  <w:rPr/>
                </w:rPrChange>
              </w:rPr>
            </w:pPr>
            <w:r w:rsidRPr="00BF1246">
              <w:rPr>
                <w:strike/>
                <w:rPrChange w:id="21" w:author="BAH Adama Horoh" w:date="2025-06-24T15:23:00Z">
                  <w:rPr/>
                </w:rPrChange>
              </w:rPr>
              <w:t xml:space="preserve">PAYS </w:t>
            </w:r>
          </w:p>
          <w:p w14:paraId="55D135A5" w14:textId="52216079" w:rsidR="00D30DEA" w:rsidRPr="009E24BB" w:rsidRDefault="00D30DEA" w:rsidP="00BE00D3">
            <w:pPr>
              <w:pStyle w:val="Titreencadr"/>
            </w:pPr>
            <w:r w:rsidRPr="00BF1246">
              <w:rPr>
                <w:strike/>
                <w:rPrChange w:id="22" w:author="BAH Adama Horoh" w:date="2025-06-24T15:23:00Z">
                  <w:rPr/>
                </w:rPrChange>
              </w:rPr>
              <w:t>NOM DU PAYS</w:t>
            </w:r>
            <w:ins w:id="23" w:author="BAH Adama Horoh" w:date="2025-06-24T15:24:00Z">
              <w:r w:rsidR="00BF1246">
                <w:rPr>
                  <w:strike/>
                </w:rPr>
                <w:t xml:space="preserve"> </w:t>
              </w:r>
              <w:r w:rsidR="00BF1246" w:rsidRPr="00BF1246">
                <w:rPr>
                  <w:rPrChange w:id="24" w:author="BAH Adama Horoh" w:date="2025-06-24T15:24:00Z">
                    <w:rPr>
                      <w:strike/>
                    </w:rPr>
                  </w:rPrChange>
                </w:rPr>
                <w:t>Zones géographiques</w:t>
              </w:r>
            </w:ins>
          </w:p>
        </w:tc>
      </w:tr>
      <w:tr w:rsidR="00D30DEA" w:rsidRPr="009E24BB" w14:paraId="6BBDECA5" w14:textId="77777777" w:rsidTr="008F29AF">
        <w:trPr>
          <w:trHeight w:val="454"/>
        </w:trPr>
        <w:tc>
          <w:tcPr>
            <w:tcW w:w="627" w:type="dxa"/>
            <w:shd w:val="clear" w:color="auto" w:fill="E8E8E8" w:themeFill="accent6"/>
            <w:tcMar>
              <w:right w:w="57" w:type="dxa"/>
            </w:tcMar>
          </w:tcPr>
          <w:p w14:paraId="6EC14EE6" w14:textId="77777777" w:rsidR="00D30DEA" w:rsidRPr="006E6159" w:rsidRDefault="00D30DEA" w:rsidP="00BE00D3">
            <w:pPr>
              <w:jc w:val="right"/>
            </w:pPr>
            <w:r w:rsidRPr="006E6159">
              <w:rPr>
                <w:noProof/>
                <w:lang w:eastAsia="fr-FR"/>
              </w:rPr>
              <w:drawing>
                <wp:inline distT="0" distB="0" distL="0" distR="0" wp14:anchorId="3EFE319C" wp14:editId="38C1F4A1">
                  <wp:extent cx="216000" cy="299076"/>
                  <wp:effectExtent l="0" t="0" r="0" b="6350"/>
                  <wp:docPr id="5" name="Graphiqu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que 5"/>
                          <pic:cNvPicPr/>
                        </pic:nvPicPr>
                        <pic:blipFill>
                          <a:blip r:embed="rId1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12"/>
                              </a:ext>
                            </a:extLst>
                          </a:blip>
                          <a:stretch>
                            <a:fillRect/>
                          </a:stretch>
                        </pic:blipFill>
                        <pic:spPr>
                          <a:xfrm>
                            <a:off x="0" y="0"/>
                            <a:ext cx="216000" cy="299076"/>
                          </a:xfrm>
                          <a:prstGeom prst="rect">
                            <a:avLst/>
                          </a:prstGeom>
                        </pic:spPr>
                      </pic:pic>
                    </a:graphicData>
                  </a:graphic>
                </wp:inline>
              </w:drawing>
            </w:r>
          </w:p>
        </w:tc>
        <w:tc>
          <w:tcPr>
            <w:tcW w:w="3402" w:type="dxa"/>
            <w:shd w:val="clear" w:color="auto" w:fill="E8E8E8" w:themeFill="accent6"/>
          </w:tcPr>
          <w:p w14:paraId="08FCC957" w14:textId="07ECAD3D" w:rsidR="00D30DEA" w:rsidRDefault="00BF1101" w:rsidP="00BE00D3">
            <w:pPr>
              <w:pStyle w:val="Texteencadr"/>
            </w:pPr>
            <w:r w:rsidRPr="00B61E55">
              <w:t>Date de signature de la convention</w:t>
            </w:r>
          </w:p>
          <w:p w14:paraId="64C4C4C7" w14:textId="77777777" w:rsidR="00D30DEA" w:rsidRPr="009E24BB" w:rsidRDefault="00D30DEA" w:rsidP="00BE00D3">
            <w:pPr>
              <w:pStyle w:val="Titreencadr"/>
            </w:pPr>
            <w:r>
              <w:t>JJ/MM/AAAA</w:t>
            </w:r>
          </w:p>
        </w:tc>
      </w:tr>
      <w:tr w:rsidR="00D30DEA" w:rsidRPr="009E24BB" w14:paraId="01FBC0EB" w14:textId="77777777" w:rsidTr="008F29AF">
        <w:trPr>
          <w:trHeight w:val="454"/>
        </w:trPr>
        <w:tc>
          <w:tcPr>
            <w:tcW w:w="627" w:type="dxa"/>
            <w:shd w:val="clear" w:color="auto" w:fill="E8E8E8" w:themeFill="accent6"/>
            <w:tcMar>
              <w:right w:w="57" w:type="dxa"/>
            </w:tcMar>
          </w:tcPr>
          <w:p w14:paraId="702C546C" w14:textId="77777777" w:rsidR="00D30DEA" w:rsidRPr="006E6159" w:rsidRDefault="00D30DEA" w:rsidP="00BE00D3">
            <w:pPr>
              <w:jc w:val="right"/>
            </w:pPr>
            <w:r w:rsidRPr="006E6159">
              <w:rPr>
                <w:noProof/>
                <w:lang w:eastAsia="fr-FR"/>
              </w:rPr>
              <w:drawing>
                <wp:inline distT="0" distB="0" distL="0" distR="0" wp14:anchorId="03D29EDB" wp14:editId="4224ED48">
                  <wp:extent cx="201600" cy="302400"/>
                  <wp:effectExtent l="0" t="0" r="1905" b="2540"/>
                  <wp:docPr id="6" name="Graphiqu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pic:cNvPicPr/>
                        </pic:nvPicPr>
                        <pic:blipFill>
                          <a:blip r:embed="rId13"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14"/>
                              </a:ext>
                            </a:extLst>
                          </a:blip>
                          <a:stretch>
                            <a:fillRect/>
                          </a:stretch>
                        </pic:blipFill>
                        <pic:spPr>
                          <a:xfrm>
                            <a:off x="0" y="0"/>
                            <a:ext cx="201600" cy="302400"/>
                          </a:xfrm>
                          <a:prstGeom prst="rect">
                            <a:avLst/>
                          </a:prstGeom>
                        </pic:spPr>
                      </pic:pic>
                    </a:graphicData>
                  </a:graphic>
                </wp:inline>
              </w:drawing>
            </w:r>
          </w:p>
        </w:tc>
        <w:tc>
          <w:tcPr>
            <w:tcW w:w="3402" w:type="dxa"/>
            <w:shd w:val="clear" w:color="auto" w:fill="E8E8E8" w:themeFill="accent6"/>
          </w:tcPr>
          <w:p w14:paraId="6FAFB562" w14:textId="67C29F19" w:rsidR="00D30DEA" w:rsidRDefault="00D30DEA" w:rsidP="00BE00D3">
            <w:pPr>
              <w:pStyle w:val="Texteencadr"/>
            </w:pPr>
            <w:r>
              <w:t>Secteur</w:t>
            </w:r>
            <w:r w:rsidR="005E6DB1">
              <w:t>s AFD et CICID</w:t>
            </w:r>
            <w:r>
              <w:t xml:space="preserve"> </w:t>
            </w:r>
          </w:p>
          <w:p w14:paraId="06D446E0" w14:textId="7DE96FA1" w:rsidR="00D30DEA" w:rsidRDefault="00D30DEA" w:rsidP="00BE00D3">
            <w:pPr>
              <w:pStyle w:val="Titreencadr"/>
              <w:rPr>
                <w:color w:val="FF0000"/>
                <w:sz w:val="14"/>
              </w:rPr>
            </w:pPr>
            <w:r>
              <w:t xml:space="preserve">Nom du </w:t>
            </w:r>
            <w:r w:rsidR="00284C9E">
              <w:t xml:space="preserve">ou des </w:t>
            </w:r>
            <w:r>
              <w:t>secteur</w:t>
            </w:r>
            <w:r w:rsidR="00284C9E">
              <w:t>s</w:t>
            </w:r>
            <w:r w:rsidR="002B0ECE">
              <w:t xml:space="preserve"> AFD</w:t>
            </w:r>
            <w:r w:rsidR="00284C9E">
              <w:t xml:space="preserve"> </w:t>
            </w:r>
            <w:commentRangeStart w:id="25"/>
            <w:r w:rsidR="00284C9E" w:rsidRPr="00B8341A">
              <w:rPr>
                <w:color w:val="00006C" w:themeColor="text2" w:themeShade="BF"/>
              </w:rPr>
              <w:t>(</w:t>
            </w:r>
            <w:r w:rsidR="00284C9E" w:rsidRPr="00B8341A">
              <w:rPr>
                <w:color w:val="00006C" w:themeColor="text2" w:themeShade="BF"/>
                <w:sz w:val="14"/>
              </w:rPr>
              <w:t xml:space="preserve">voir </w:t>
            </w:r>
            <w:hyperlink r:id="rId15" w:history="1">
              <w:r w:rsidR="005E6DB1" w:rsidRPr="00B8341A">
                <w:rPr>
                  <w:rStyle w:val="Lienhypertexte"/>
                  <w:color w:val="00006C" w:themeColor="text2" w:themeShade="BF"/>
                  <w:sz w:val="14"/>
                </w:rPr>
                <w:t>https://www.afd.fr/fr/nos-domaines-action</w:t>
              </w:r>
            </w:hyperlink>
            <w:r w:rsidR="00284C9E" w:rsidRPr="00B8341A">
              <w:rPr>
                <w:color w:val="00006C" w:themeColor="text2" w:themeShade="BF"/>
                <w:sz w:val="14"/>
              </w:rPr>
              <w:t>)</w:t>
            </w:r>
            <w:commentRangeEnd w:id="25"/>
            <w:r w:rsidR="000B4B16">
              <w:rPr>
                <w:rStyle w:val="Marquedecommentaire"/>
                <w:b w:val="0"/>
                <w:color w:val="auto"/>
              </w:rPr>
              <w:commentReference w:id="25"/>
            </w:r>
          </w:p>
          <w:p w14:paraId="42CE5E12" w14:textId="2132A171" w:rsidR="005E6DB1" w:rsidRPr="009E24BB" w:rsidRDefault="005E6DB1" w:rsidP="00BE00D3">
            <w:pPr>
              <w:pStyle w:val="Titreencadr"/>
            </w:pPr>
            <w:r w:rsidRPr="005E6DB1">
              <w:t xml:space="preserve">Nom du ou des secteurs </w:t>
            </w:r>
            <w:commentRangeStart w:id="26"/>
            <w:r w:rsidRPr="005E6DB1">
              <w:t>CICID</w:t>
            </w:r>
            <w:commentRangeEnd w:id="26"/>
            <w:r w:rsidR="00BF1246">
              <w:rPr>
                <w:rStyle w:val="Marquedecommentaire"/>
                <w:b w:val="0"/>
                <w:color w:val="auto"/>
              </w:rPr>
              <w:commentReference w:id="26"/>
            </w:r>
          </w:p>
        </w:tc>
      </w:tr>
      <w:tr w:rsidR="00D30DEA" w:rsidRPr="009E24BB" w14:paraId="218BA4C6" w14:textId="77777777" w:rsidTr="008F29AF">
        <w:trPr>
          <w:trHeight w:val="454"/>
        </w:trPr>
        <w:tc>
          <w:tcPr>
            <w:tcW w:w="627" w:type="dxa"/>
            <w:shd w:val="clear" w:color="auto" w:fill="E8E8E8" w:themeFill="accent6"/>
            <w:tcMar>
              <w:right w:w="57" w:type="dxa"/>
            </w:tcMar>
          </w:tcPr>
          <w:p w14:paraId="3224ABD2" w14:textId="77777777" w:rsidR="00D30DEA" w:rsidRPr="006E6159" w:rsidRDefault="00D30DEA" w:rsidP="00BE00D3">
            <w:pPr>
              <w:jc w:val="right"/>
            </w:pPr>
            <w:r w:rsidRPr="006E6159">
              <w:rPr>
                <w:noProof/>
                <w:lang w:eastAsia="fr-FR"/>
              </w:rPr>
              <w:drawing>
                <wp:inline distT="0" distB="0" distL="0" distR="0" wp14:anchorId="1DAFC610" wp14:editId="7B4E24A8">
                  <wp:extent cx="201600" cy="302400"/>
                  <wp:effectExtent l="0" t="0" r="1905" b="2540"/>
                  <wp:docPr id="7" name="Graphiqu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que 7"/>
                          <pic:cNvPicPr/>
                        </pic:nvPicPr>
                        <pic:blipFill>
                          <a:blip r:embed="rId16"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17"/>
                              </a:ext>
                            </a:extLst>
                          </a:blip>
                          <a:stretch>
                            <a:fillRect/>
                          </a:stretch>
                        </pic:blipFill>
                        <pic:spPr>
                          <a:xfrm>
                            <a:off x="0" y="0"/>
                            <a:ext cx="201600" cy="302400"/>
                          </a:xfrm>
                          <a:prstGeom prst="rect">
                            <a:avLst/>
                          </a:prstGeom>
                        </pic:spPr>
                      </pic:pic>
                    </a:graphicData>
                  </a:graphic>
                </wp:inline>
              </w:drawing>
            </w:r>
          </w:p>
        </w:tc>
        <w:tc>
          <w:tcPr>
            <w:tcW w:w="3402" w:type="dxa"/>
            <w:shd w:val="clear" w:color="auto" w:fill="E8E8E8" w:themeFill="accent6"/>
          </w:tcPr>
          <w:p w14:paraId="43E076D3" w14:textId="77777777" w:rsidR="00D30DEA" w:rsidRDefault="00D30DEA" w:rsidP="00BE00D3">
            <w:pPr>
              <w:pStyle w:val="Texteencadr"/>
            </w:pPr>
            <w:r>
              <w:t>Localisation</w:t>
            </w:r>
            <w:r w:rsidRPr="009E24BB">
              <w:t xml:space="preserve"> </w:t>
            </w:r>
          </w:p>
          <w:p w14:paraId="153B5DD6" w14:textId="77777777" w:rsidR="00D30DEA" w:rsidRPr="009E24BB" w:rsidRDefault="00D30DEA" w:rsidP="00BE00D3">
            <w:pPr>
              <w:pStyle w:val="Titreencadr"/>
            </w:pPr>
            <w:r w:rsidRPr="009E24BB">
              <w:t>Ville</w:t>
            </w:r>
            <w:r>
              <w:t>/région</w:t>
            </w:r>
          </w:p>
        </w:tc>
      </w:tr>
      <w:tr w:rsidR="00D30DEA" w:rsidRPr="009E24BB" w14:paraId="17992C7D" w14:textId="77777777" w:rsidTr="008F29AF">
        <w:trPr>
          <w:trHeight w:val="454"/>
        </w:trPr>
        <w:tc>
          <w:tcPr>
            <w:tcW w:w="627" w:type="dxa"/>
            <w:shd w:val="clear" w:color="auto" w:fill="E8E8E8" w:themeFill="accent6"/>
            <w:tcMar>
              <w:right w:w="57" w:type="dxa"/>
            </w:tcMar>
          </w:tcPr>
          <w:p w14:paraId="053D0518" w14:textId="77777777" w:rsidR="00D30DEA" w:rsidRPr="006E6159" w:rsidRDefault="00D30DEA" w:rsidP="00BE00D3">
            <w:pPr>
              <w:jc w:val="right"/>
            </w:pPr>
          </w:p>
        </w:tc>
        <w:tc>
          <w:tcPr>
            <w:tcW w:w="3402" w:type="dxa"/>
            <w:shd w:val="clear" w:color="auto" w:fill="E8E8E8" w:themeFill="accent6"/>
          </w:tcPr>
          <w:p w14:paraId="10F90FEF" w14:textId="77777777" w:rsidR="00D30DEA" w:rsidRDefault="00D30DEA" w:rsidP="00BE00D3">
            <w:pPr>
              <w:pStyle w:val="Texteencadr"/>
            </w:pPr>
            <w:r>
              <w:t>Durée du financement</w:t>
            </w:r>
          </w:p>
          <w:p w14:paraId="3DE50FBA" w14:textId="77777777" w:rsidR="00D30DEA" w:rsidRPr="009E24BB" w:rsidRDefault="00D30DEA" w:rsidP="00BE00D3">
            <w:pPr>
              <w:pStyle w:val="Titreencadr"/>
            </w:pPr>
            <w:r>
              <w:t>XX ans</w:t>
            </w:r>
          </w:p>
        </w:tc>
      </w:tr>
      <w:tr w:rsidR="00D30DEA" w:rsidRPr="009E24BB" w14:paraId="2580A6CB" w14:textId="77777777" w:rsidTr="008F29AF">
        <w:trPr>
          <w:trHeight w:val="454"/>
        </w:trPr>
        <w:tc>
          <w:tcPr>
            <w:tcW w:w="627" w:type="dxa"/>
            <w:shd w:val="clear" w:color="auto" w:fill="E8E8E8" w:themeFill="accent6"/>
            <w:tcMar>
              <w:right w:w="57" w:type="dxa"/>
            </w:tcMar>
          </w:tcPr>
          <w:p w14:paraId="6A4C69AF" w14:textId="77777777" w:rsidR="00D30DEA" w:rsidRPr="006E6159" w:rsidRDefault="00D30DEA" w:rsidP="00BE00D3">
            <w:pPr>
              <w:jc w:val="right"/>
            </w:pPr>
            <w:r w:rsidRPr="006E6159">
              <w:rPr>
                <w:noProof/>
                <w:lang w:eastAsia="fr-FR"/>
              </w:rPr>
              <w:drawing>
                <wp:inline distT="0" distB="0" distL="0" distR="0" wp14:anchorId="7FE140DB" wp14:editId="7F820D43">
                  <wp:extent cx="252000" cy="302400"/>
                  <wp:effectExtent l="0" t="0" r="2540" b="2540"/>
                  <wp:docPr id="8" name="Graphiqu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que 8"/>
                          <pic:cNvPicPr/>
                        </pic:nvPicPr>
                        <pic:blipFill>
                          <a:blip r:embed="rId18"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19"/>
                              </a:ext>
                            </a:extLst>
                          </a:blip>
                          <a:stretch>
                            <a:fillRect/>
                          </a:stretch>
                        </pic:blipFill>
                        <pic:spPr>
                          <a:xfrm>
                            <a:off x="0" y="0"/>
                            <a:ext cx="252000" cy="302400"/>
                          </a:xfrm>
                          <a:prstGeom prst="rect">
                            <a:avLst/>
                          </a:prstGeom>
                        </pic:spPr>
                      </pic:pic>
                    </a:graphicData>
                  </a:graphic>
                </wp:inline>
              </w:drawing>
            </w:r>
          </w:p>
        </w:tc>
        <w:tc>
          <w:tcPr>
            <w:tcW w:w="3402" w:type="dxa"/>
            <w:shd w:val="clear" w:color="auto" w:fill="E8E8E8" w:themeFill="accent6"/>
          </w:tcPr>
          <w:p w14:paraId="107F5A36" w14:textId="77777777" w:rsidR="00D30DEA" w:rsidRDefault="00D30DEA" w:rsidP="00BE00D3">
            <w:pPr>
              <w:pStyle w:val="Texteencadr"/>
            </w:pPr>
            <w:r>
              <w:t>Outil de financement</w:t>
            </w:r>
          </w:p>
          <w:p w14:paraId="00B471DC" w14:textId="15566622" w:rsidR="00D30DEA" w:rsidRPr="009E24BB" w:rsidRDefault="00CB6E28" w:rsidP="00BE00D3">
            <w:pPr>
              <w:pStyle w:val="Titreencadr"/>
            </w:pPr>
            <w:r>
              <w:t>Subvention OSC</w:t>
            </w:r>
          </w:p>
        </w:tc>
      </w:tr>
      <w:tr w:rsidR="00D30DEA" w:rsidRPr="009E24BB" w14:paraId="61ED3E89" w14:textId="77777777" w:rsidTr="008F29AF">
        <w:trPr>
          <w:trHeight w:val="454"/>
        </w:trPr>
        <w:tc>
          <w:tcPr>
            <w:tcW w:w="627" w:type="dxa"/>
            <w:shd w:val="clear" w:color="auto" w:fill="E8E8E8" w:themeFill="accent6"/>
            <w:tcMar>
              <w:right w:w="57" w:type="dxa"/>
            </w:tcMar>
          </w:tcPr>
          <w:p w14:paraId="538B711E" w14:textId="77777777" w:rsidR="00D30DEA" w:rsidRPr="006E6159" w:rsidRDefault="00D30DEA" w:rsidP="00BE00D3">
            <w:pPr>
              <w:jc w:val="right"/>
            </w:pPr>
            <w:r w:rsidRPr="006E6159">
              <w:rPr>
                <w:noProof/>
                <w:lang w:eastAsia="fr-FR"/>
              </w:rPr>
              <w:drawing>
                <wp:inline distT="0" distB="0" distL="0" distR="0" wp14:anchorId="3B43BF59" wp14:editId="3110847D">
                  <wp:extent cx="252000" cy="302400"/>
                  <wp:effectExtent l="0" t="0" r="2540" b="2540"/>
                  <wp:docPr id="9" name="Graphiqu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que 9"/>
                          <pic:cNvPicPr/>
                        </pic:nvPicPr>
                        <pic:blipFill>
                          <a:blip r:embed="rId20"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1"/>
                              </a:ext>
                            </a:extLst>
                          </a:blip>
                          <a:stretch>
                            <a:fillRect/>
                          </a:stretch>
                        </pic:blipFill>
                        <pic:spPr>
                          <a:xfrm>
                            <a:off x="0" y="0"/>
                            <a:ext cx="252000" cy="302400"/>
                          </a:xfrm>
                          <a:prstGeom prst="rect">
                            <a:avLst/>
                          </a:prstGeom>
                        </pic:spPr>
                      </pic:pic>
                    </a:graphicData>
                  </a:graphic>
                </wp:inline>
              </w:drawing>
            </w:r>
          </w:p>
        </w:tc>
        <w:tc>
          <w:tcPr>
            <w:tcW w:w="3402" w:type="dxa"/>
            <w:shd w:val="clear" w:color="auto" w:fill="E8E8E8" w:themeFill="accent6"/>
          </w:tcPr>
          <w:p w14:paraId="277F7A28" w14:textId="72F59B75" w:rsidR="00D30DEA" w:rsidRDefault="00D30DEA" w:rsidP="00BE00D3">
            <w:pPr>
              <w:pStyle w:val="Texteencadr"/>
            </w:pPr>
            <w:r>
              <w:t xml:space="preserve">Montant </w:t>
            </w:r>
            <w:r w:rsidR="008F29AF">
              <w:t>du projet</w:t>
            </w:r>
          </w:p>
          <w:p w14:paraId="653B4523" w14:textId="77777777" w:rsidR="00D30DEA" w:rsidRDefault="00D30DEA" w:rsidP="00BE00D3">
            <w:pPr>
              <w:pStyle w:val="Titreencadr"/>
            </w:pPr>
            <w:r>
              <w:t>XXXX €</w:t>
            </w:r>
          </w:p>
          <w:p w14:paraId="3D124633" w14:textId="77777777" w:rsidR="008F29AF" w:rsidRDefault="008F29AF" w:rsidP="00BE00D3">
            <w:pPr>
              <w:pStyle w:val="Titreencadr"/>
              <w:rPr>
                <w:b w:val="0"/>
                <w:color w:val="auto"/>
              </w:rPr>
            </w:pPr>
            <w:r w:rsidRPr="008F29AF">
              <w:rPr>
                <w:b w:val="0"/>
                <w:color w:val="auto"/>
              </w:rPr>
              <w:t>Montant de la su</w:t>
            </w:r>
            <w:r>
              <w:rPr>
                <w:b w:val="0"/>
                <w:color w:val="auto"/>
              </w:rPr>
              <w:t>b</w:t>
            </w:r>
            <w:r w:rsidRPr="008F29AF">
              <w:rPr>
                <w:b w:val="0"/>
                <w:color w:val="auto"/>
              </w:rPr>
              <w:t>vention AFD</w:t>
            </w:r>
          </w:p>
          <w:p w14:paraId="0B5DF70D" w14:textId="77777777" w:rsidR="008F29AF" w:rsidRDefault="008F29AF" w:rsidP="008F29AF">
            <w:pPr>
              <w:pStyle w:val="Titreencadr"/>
              <w:rPr>
                <w:ins w:id="27" w:author="BAH Adama Horoh" w:date="2025-06-24T14:25:00Z"/>
              </w:rPr>
            </w:pPr>
            <w:r>
              <w:t>XXXX €</w:t>
            </w:r>
          </w:p>
          <w:p w14:paraId="607E220D" w14:textId="5C52A17B" w:rsidR="000B4B16" w:rsidRPr="009E24BB" w:rsidRDefault="000B4B16" w:rsidP="008F29AF">
            <w:pPr>
              <w:pStyle w:val="Titreencadr"/>
            </w:pPr>
            <w:ins w:id="28" w:author="BAH Adama Horoh" w:date="2025-06-24T14:25:00Z">
              <w:r>
                <w:t>Pourcentage de co-financement AFD</w:t>
              </w:r>
            </w:ins>
          </w:p>
        </w:tc>
      </w:tr>
      <w:tr w:rsidR="00D30DEA" w:rsidRPr="009E24BB" w14:paraId="6081F056" w14:textId="77777777" w:rsidTr="008F29AF">
        <w:trPr>
          <w:trHeight w:val="454"/>
        </w:trPr>
        <w:tc>
          <w:tcPr>
            <w:tcW w:w="627" w:type="dxa"/>
            <w:shd w:val="clear" w:color="auto" w:fill="E8E8E8" w:themeFill="accent6"/>
            <w:tcMar>
              <w:right w:w="57" w:type="dxa"/>
            </w:tcMar>
          </w:tcPr>
          <w:p w14:paraId="65850A99" w14:textId="77777777" w:rsidR="00D30DEA" w:rsidRPr="006E6159" w:rsidRDefault="00D30DEA" w:rsidP="00BE00D3">
            <w:pPr>
              <w:jc w:val="right"/>
            </w:pPr>
          </w:p>
        </w:tc>
        <w:tc>
          <w:tcPr>
            <w:tcW w:w="3402" w:type="dxa"/>
            <w:shd w:val="clear" w:color="auto" w:fill="E8E8E8" w:themeFill="accent6"/>
          </w:tcPr>
          <w:p w14:paraId="3BF480F3" w14:textId="099E16BD" w:rsidR="00D30DEA" w:rsidRDefault="00D30DEA" w:rsidP="00BE00D3">
            <w:pPr>
              <w:pStyle w:val="Texteencadr"/>
            </w:pPr>
            <w:r>
              <w:t>Bénéficiaire</w:t>
            </w:r>
          </w:p>
          <w:p w14:paraId="2E03BD4D" w14:textId="38952B93" w:rsidR="00D30DEA" w:rsidRPr="009E24BB" w:rsidRDefault="008F29AF" w:rsidP="00BE00D3">
            <w:pPr>
              <w:pStyle w:val="Titreencadr"/>
            </w:pPr>
            <w:r>
              <w:t>Nom de l’OSC</w:t>
            </w:r>
            <w:r w:rsidR="00D30DEA">
              <w:t xml:space="preserve"> bénéficiaire</w:t>
            </w:r>
          </w:p>
        </w:tc>
      </w:tr>
      <w:tr w:rsidR="00D30DEA" w:rsidRPr="009E24BB" w14:paraId="1D757B0C" w14:textId="77777777" w:rsidTr="008F29AF">
        <w:trPr>
          <w:trHeight w:val="454"/>
        </w:trPr>
        <w:tc>
          <w:tcPr>
            <w:tcW w:w="627" w:type="dxa"/>
            <w:shd w:val="clear" w:color="auto" w:fill="E8E8E8" w:themeFill="accent6"/>
            <w:tcMar>
              <w:right w:w="57" w:type="dxa"/>
            </w:tcMar>
          </w:tcPr>
          <w:p w14:paraId="3305AB03" w14:textId="77777777" w:rsidR="00D30DEA" w:rsidRPr="006E6159" w:rsidRDefault="00D30DEA" w:rsidP="00BE00D3">
            <w:pPr>
              <w:jc w:val="right"/>
            </w:pPr>
          </w:p>
        </w:tc>
        <w:tc>
          <w:tcPr>
            <w:tcW w:w="3402" w:type="dxa"/>
            <w:shd w:val="clear" w:color="auto" w:fill="E8E8E8" w:themeFill="accent6"/>
          </w:tcPr>
          <w:p w14:paraId="7B7E5E10" w14:textId="65053680" w:rsidR="00D30DEA" w:rsidRDefault="00BF1101" w:rsidP="00BE00D3">
            <w:pPr>
              <w:pStyle w:val="Texteencadr"/>
            </w:pPr>
            <w:r w:rsidRPr="00B61E55">
              <w:t>Principaux Objectif</w:t>
            </w:r>
            <w:r w:rsidR="004351C8" w:rsidRPr="00B61E55">
              <w:t>s</w:t>
            </w:r>
            <w:r w:rsidRPr="00B61E55">
              <w:t xml:space="preserve"> de développement durable visé</w:t>
            </w:r>
            <w:r w:rsidR="004351C8" w:rsidRPr="00B61E55">
              <w:t>s</w:t>
            </w:r>
          </w:p>
          <w:p w14:paraId="39EB930F" w14:textId="39418CAF" w:rsidR="00D30DEA" w:rsidRDefault="00D30DEA" w:rsidP="00BE00D3">
            <w:pPr>
              <w:pStyle w:val="Texteencadr"/>
              <w:spacing w:line="288" w:lineRule="auto"/>
            </w:pPr>
            <w:r>
              <w:rPr>
                <w:noProof/>
                <w:lang w:eastAsia="fr-FR"/>
              </w:rPr>
              <w:drawing>
                <wp:inline distT="0" distB="0" distL="0" distR="0" wp14:anchorId="61B76A01" wp14:editId="2AAC821D">
                  <wp:extent cx="396000" cy="396000"/>
                  <wp:effectExtent l="0" t="0" r="0" b="0"/>
                  <wp:docPr id="10" name="Graphiqu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que 10"/>
                          <pic:cNvPicPr/>
                        </pic:nvPicPr>
                        <pic:blipFill>
                          <a:blip r:embed="rId22"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3"/>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155113B8" wp14:editId="063DCE0D">
                  <wp:extent cx="396000" cy="396000"/>
                  <wp:effectExtent l="0" t="0" r="0" b="0"/>
                  <wp:docPr id="14" name="Graphiqu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que 14"/>
                          <pic:cNvPicPr/>
                        </pic:nvPicPr>
                        <pic:blipFill>
                          <a:blip r:embed="rId24"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5"/>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3B654B14" wp14:editId="744B69E2">
                  <wp:extent cx="396000" cy="396000"/>
                  <wp:effectExtent l="0" t="0" r="0" b="0"/>
                  <wp:docPr id="15" name="Graphiqu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que 15"/>
                          <pic:cNvPicPr/>
                        </pic:nvPicPr>
                        <pic:blipFill>
                          <a:blip r:embed="rId26"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7"/>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27B66F17" wp14:editId="2406DD18">
                  <wp:extent cx="396000" cy="396000"/>
                  <wp:effectExtent l="0" t="0" r="0" b="0"/>
                  <wp:docPr id="16" name="Graphiqu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hique 16"/>
                          <pic:cNvPicPr/>
                        </pic:nvPicPr>
                        <pic:blipFill>
                          <a:blip r:embed="rId28"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9"/>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0633C3FC" wp14:editId="0D16DC8C">
                  <wp:extent cx="396000" cy="396000"/>
                  <wp:effectExtent l="0" t="0" r="0" b="0"/>
                  <wp:docPr id="17" name="Graphiqu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que 17"/>
                          <pic:cNvPicPr/>
                        </pic:nvPicPr>
                        <pic:blipFill>
                          <a:blip r:embed="rId30"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31"/>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0B8E5A87" wp14:editId="2299E400">
                  <wp:extent cx="396000" cy="396000"/>
                  <wp:effectExtent l="0" t="0" r="0" b="0"/>
                  <wp:docPr id="18" name="Graphiqu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que 18"/>
                          <pic:cNvPicPr/>
                        </pic:nvPicPr>
                        <pic:blipFill>
                          <a:blip r:embed="rId32"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33"/>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2D98BDD9" wp14:editId="266C0078">
                  <wp:extent cx="396000" cy="396000"/>
                  <wp:effectExtent l="0" t="0" r="0" b="0"/>
                  <wp:docPr id="19" name="Graphiqu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que 19"/>
                          <pic:cNvPicPr/>
                        </pic:nvPicPr>
                        <pic:blipFill>
                          <a:blip r:embed="rId34"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35"/>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47EEBB78" wp14:editId="1386BA59">
                  <wp:extent cx="396000" cy="396000"/>
                  <wp:effectExtent l="0" t="0" r="0" b="0"/>
                  <wp:docPr id="20" name="Graphiqu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que 20"/>
                          <pic:cNvPicPr/>
                        </pic:nvPicPr>
                        <pic:blipFill>
                          <a:blip r:embed="rId36"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37"/>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497CDBD7" wp14:editId="02DCB216">
                  <wp:extent cx="396000" cy="396000"/>
                  <wp:effectExtent l="0" t="0" r="0" b="0"/>
                  <wp:docPr id="21" name="Graphiqu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que 21"/>
                          <pic:cNvPicPr/>
                        </pic:nvPicPr>
                        <pic:blipFill>
                          <a:blip r:embed="rId38"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39"/>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702C3CD3" wp14:editId="4E267EFF">
                  <wp:extent cx="396000" cy="396000"/>
                  <wp:effectExtent l="0" t="0" r="0" b="0"/>
                  <wp:docPr id="2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que 22"/>
                          <pic:cNvPicPr/>
                        </pic:nvPicPr>
                        <pic:blipFill>
                          <a:blip r:embed="rId40"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41"/>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18E3E50D" wp14:editId="5DA37174">
                  <wp:extent cx="396000" cy="396000"/>
                  <wp:effectExtent l="0" t="0" r="0" b="0"/>
                  <wp:docPr id="23" name="Graphiqu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que 23"/>
                          <pic:cNvPicPr/>
                        </pic:nvPicPr>
                        <pic:blipFill>
                          <a:blip r:embed="rId42"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43"/>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41CB540B" wp14:editId="708E1868">
                  <wp:extent cx="396000" cy="396000"/>
                  <wp:effectExtent l="0" t="0" r="0" b="0"/>
                  <wp:docPr id="24" name="Graphiqu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que 24"/>
                          <pic:cNvPicPr/>
                        </pic:nvPicPr>
                        <pic:blipFill>
                          <a:blip r:embed="rId44"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45"/>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09F96324" wp14:editId="5DD3FE25">
                  <wp:extent cx="396000" cy="396000"/>
                  <wp:effectExtent l="0" t="0" r="0" b="0"/>
                  <wp:docPr id="25" name="Graphiqu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phique 25"/>
                          <pic:cNvPicPr/>
                        </pic:nvPicPr>
                        <pic:blipFill>
                          <a:blip r:embed="rId46"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47"/>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6E2AE346" wp14:editId="5B412063">
                  <wp:extent cx="396000" cy="396000"/>
                  <wp:effectExtent l="0" t="0" r="0" b="0"/>
                  <wp:docPr id="26" name="Graphiqu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que 26"/>
                          <pic:cNvPicPr/>
                        </pic:nvPicPr>
                        <pic:blipFill>
                          <a:blip r:embed="rId48"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49"/>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761FB55A" wp14:editId="2E745B4A">
                  <wp:extent cx="396000" cy="396000"/>
                  <wp:effectExtent l="0" t="0" r="0" b="0"/>
                  <wp:docPr id="27" name="Graphiqu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que 27"/>
                          <pic:cNvPicPr/>
                        </pic:nvPicPr>
                        <pic:blipFill>
                          <a:blip r:embed="rId50"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51"/>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15A267F5" wp14:editId="439E098E">
                  <wp:extent cx="396000" cy="396000"/>
                  <wp:effectExtent l="0" t="0" r="0" b="0"/>
                  <wp:docPr id="28" name="Graphiqu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phique 28"/>
                          <pic:cNvPicPr/>
                        </pic:nvPicPr>
                        <pic:blipFill>
                          <a:blip r:embed="rId52"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53"/>
                              </a:ext>
                            </a:extLst>
                          </a:blip>
                          <a:stretch>
                            <a:fillRect/>
                          </a:stretch>
                        </pic:blipFill>
                        <pic:spPr>
                          <a:xfrm>
                            <a:off x="0" y="0"/>
                            <a:ext cx="396000" cy="396000"/>
                          </a:xfrm>
                          <a:prstGeom prst="rect">
                            <a:avLst/>
                          </a:prstGeom>
                        </pic:spPr>
                      </pic:pic>
                    </a:graphicData>
                  </a:graphic>
                </wp:inline>
              </w:drawing>
            </w:r>
            <w:r>
              <w:t xml:space="preserve"> </w:t>
            </w:r>
            <w:r>
              <w:rPr>
                <w:noProof/>
                <w:lang w:eastAsia="fr-FR"/>
              </w:rPr>
              <w:drawing>
                <wp:inline distT="0" distB="0" distL="0" distR="0" wp14:anchorId="443AF49B" wp14:editId="0200B6D3">
                  <wp:extent cx="396000" cy="396000"/>
                  <wp:effectExtent l="0" t="0" r="0" b="0"/>
                  <wp:docPr id="29" name="Graphiqu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que 29"/>
                          <pic:cNvPicPr/>
                        </pic:nvPicPr>
                        <pic:blipFill>
                          <a:blip r:embed="rId54"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55"/>
                              </a:ext>
                            </a:extLst>
                          </a:blip>
                          <a:stretch>
                            <a:fillRect/>
                          </a:stretch>
                        </pic:blipFill>
                        <pic:spPr>
                          <a:xfrm>
                            <a:off x="0" y="0"/>
                            <a:ext cx="396000" cy="396000"/>
                          </a:xfrm>
                          <a:prstGeom prst="rect">
                            <a:avLst/>
                          </a:prstGeom>
                        </pic:spPr>
                      </pic:pic>
                    </a:graphicData>
                  </a:graphic>
                </wp:inline>
              </w:drawing>
            </w:r>
          </w:p>
        </w:tc>
      </w:tr>
      <w:tr w:rsidR="004351C8" w:rsidRPr="009E24BB" w14:paraId="42191FBD" w14:textId="77777777" w:rsidTr="008F29AF">
        <w:trPr>
          <w:trHeight w:val="113"/>
        </w:trPr>
        <w:tc>
          <w:tcPr>
            <w:tcW w:w="627" w:type="dxa"/>
            <w:shd w:val="clear" w:color="auto" w:fill="E8E8E8" w:themeFill="accent6"/>
          </w:tcPr>
          <w:p w14:paraId="5E856D3D" w14:textId="77777777" w:rsidR="004351C8" w:rsidRPr="006E6159" w:rsidRDefault="004351C8" w:rsidP="00BE00D3">
            <w:pPr>
              <w:jc w:val="right"/>
            </w:pPr>
          </w:p>
        </w:tc>
        <w:tc>
          <w:tcPr>
            <w:tcW w:w="3402" w:type="dxa"/>
            <w:shd w:val="clear" w:color="auto" w:fill="E8E8E8" w:themeFill="accent6"/>
          </w:tcPr>
          <w:p w14:paraId="3FBC9E7E" w14:textId="6DCD387C" w:rsidR="004351C8" w:rsidRPr="004351C8" w:rsidRDefault="004351C8" w:rsidP="00BE00D3">
            <w:pPr>
              <w:pStyle w:val="Texteencadr"/>
            </w:pPr>
            <w:r w:rsidRPr="004351C8">
              <w:t>Code projet : XXXXXXX</w:t>
            </w:r>
          </w:p>
        </w:tc>
      </w:tr>
    </w:tbl>
    <w:p w14:paraId="3C8F9196" w14:textId="1B301AB3" w:rsidR="00F157F3" w:rsidRDefault="00EE5D12" w:rsidP="006E6159">
      <w:pPr>
        <w:pStyle w:val="Intertitre"/>
      </w:pPr>
      <w:del w:id="29" w:author="BAH Adama Horoh" w:date="2025-06-24T14:34:00Z">
        <w:r w:rsidDel="00C27C8B">
          <w:delText xml:space="preserve">DESCRIPTIF </w:delText>
        </w:r>
      </w:del>
      <w:ins w:id="30" w:author="BAH Adama Horoh" w:date="2025-06-24T14:34:00Z">
        <w:r w:rsidR="00C27C8B">
          <w:t>PRESENTATION DU PROJET</w:t>
        </w:r>
      </w:ins>
    </w:p>
    <w:p w14:paraId="0E0888A9" w14:textId="5F5E4AE6" w:rsidR="00E665B6" w:rsidRDefault="00E665B6" w:rsidP="00E665B6">
      <w:pPr>
        <w:pStyle w:val="Textecourant"/>
        <w:numPr>
          <w:ilvl w:val="0"/>
          <w:numId w:val="3"/>
        </w:numPr>
        <w:jc w:val="left"/>
        <w:rPr>
          <w:ins w:id="31" w:author="BAH Adama Horoh" w:date="2025-06-24T15:26:00Z"/>
          <w:i/>
          <w:color w:val="00006C" w:themeColor="text2" w:themeShade="BF"/>
        </w:rPr>
        <w:pPrChange w:id="32" w:author="BAH Adama Horoh" w:date="2025-06-24T15:26:00Z">
          <w:pPr>
            <w:pStyle w:val="Paragraphedeliste"/>
            <w:numPr>
              <w:numId w:val="2"/>
            </w:numPr>
            <w:spacing w:before="100" w:beforeAutospacing="1" w:after="100" w:afterAutospacing="1"/>
            <w:ind w:hanging="360"/>
          </w:pPr>
        </w:pPrChange>
      </w:pPr>
      <w:ins w:id="33" w:author="BAH Adama Horoh" w:date="2025-06-24T15:26:00Z">
        <w:r>
          <w:rPr>
            <w:i/>
            <w:color w:val="000091" w:themeColor="text2"/>
          </w:rPr>
          <w:t>sig</w:t>
        </w:r>
      </w:ins>
      <w:del w:id="34" w:author="BAH Adama Horoh" w:date="2025-06-24T15:26:00Z">
        <w:r w:rsidR="00EE5D12" w:rsidRPr="00F94B81" w:rsidDel="00E665B6">
          <w:rPr>
            <w:i/>
            <w:color w:val="000091" w:themeColor="text2"/>
            <w:rPrChange w:id="35" w:author="BAH Adama Horoh" w:date="2025-06-24T14:24:00Z">
              <w:rPr>
                <w:color w:val="00006C" w:themeColor="text2" w:themeShade="BF"/>
              </w:rPr>
            </w:rPrChange>
          </w:rPr>
          <w:delText>1000 sig</w:delText>
        </w:r>
      </w:del>
      <w:r w:rsidR="00EE5D12" w:rsidRPr="00F94B81">
        <w:rPr>
          <w:i/>
          <w:color w:val="000091" w:themeColor="text2"/>
          <w:rPrChange w:id="36" w:author="BAH Adama Horoh" w:date="2025-06-24T14:24:00Z">
            <w:rPr>
              <w:color w:val="00006C" w:themeColor="text2" w:themeShade="BF"/>
            </w:rPr>
          </w:rPrChange>
        </w:rPr>
        <w:t>nes espaces compris maximum</w:t>
      </w:r>
    </w:p>
    <w:p w14:paraId="65C0D566" w14:textId="77777777" w:rsidR="00E665B6" w:rsidRDefault="00E665B6" w:rsidP="00E665B6">
      <w:pPr>
        <w:pStyle w:val="Textecourant"/>
        <w:jc w:val="left"/>
        <w:rPr>
          <w:ins w:id="37" w:author="BAH Adama Horoh" w:date="2025-06-24T15:26:00Z"/>
          <w:i/>
          <w:color w:val="00006C" w:themeColor="text2" w:themeShade="BF"/>
        </w:rPr>
        <w:pPrChange w:id="38" w:author="BAH Adama Horoh" w:date="2025-06-24T15:26:00Z">
          <w:pPr>
            <w:pStyle w:val="Paragraphedeliste"/>
            <w:numPr>
              <w:numId w:val="2"/>
            </w:numPr>
            <w:spacing w:before="100" w:beforeAutospacing="1" w:after="100" w:afterAutospacing="1"/>
            <w:ind w:hanging="360"/>
          </w:pPr>
        </w:pPrChange>
      </w:pPr>
    </w:p>
    <w:p w14:paraId="09FD3091" w14:textId="3F6C309F" w:rsidR="00EE5D12" w:rsidRPr="00E665B6" w:rsidDel="00E665B6" w:rsidRDefault="00EE5D12" w:rsidP="00E665B6">
      <w:pPr>
        <w:pStyle w:val="Textecourant"/>
        <w:jc w:val="center"/>
        <w:rPr>
          <w:del w:id="39" w:author="BAH Adama Horoh" w:date="2025-06-24T15:26:00Z"/>
          <w:i/>
          <w:color w:val="00006C" w:themeColor="text2" w:themeShade="BF"/>
          <w:sz w:val="14"/>
          <w:rPrChange w:id="40" w:author="BAH Adama Horoh" w:date="2025-06-24T15:27:00Z">
            <w:rPr>
              <w:del w:id="41" w:author="BAH Adama Horoh" w:date="2025-06-24T15:26:00Z"/>
              <w:color w:val="00006C" w:themeColor="text2" w:themeShade="BF"/>
            </w:rPr>
          </w:rPrChange>
        </w:rPr>
        <w:pPrChange w:id="42" w:author="BAH Adama Horoh" w:date="2025-06-24T15:26:00Z">
          <w:pPr>
            <w:pStyle w:val="Textecourant"/>
            <w:jc w:val="left"/>
          </w:pPr>
        </w:pPrChange>
      </w:pPr>
      <w:del w:id="43" w:author="BAH Adama Horoh" w:date="2025-06-24T15:26:00Z">
        <w:r w:rsidRPr="00E665B6" w:rsidDel="00E665B6">
          <w:rPr>
            <w:i/>
            <w:color w:val="00006C" w:themeColor="text2" w:themeShade="BF"/>
            <w:sz w:val="14"/>
            <w:rPrChange w:id="44" w:author="BAH Adama Horoh" w:date="2025-06-24T15:27:00Z">
              <w:rPr>
                <w:color w:val="00006C" w:themeColor="text2" w:themeShade="BF"/>
              </w:rPr>
            </w:rPrChange>
          </w:rPr>
          <w:br/>
        </w:r>
      </w:del>
      <w:del w:id="45" w:author="BAH Adama Horoh" w:date="2025-06-24T14:23:00Z">
        <w:r w:rsidRPr="00E665B6" w:rsidDel="00F94B81">
          <w:rPr>
            <w:i/>
            <w:color w:val="00006C" w:themeColor="text2" w:themeShade="BF"/>
            <w:sz w:val="14"/>
            <w:rPrChange w:id="46" w:author="BAH Adama Horoh" w:date="2025-06-24T15:27:00Z">
              <w:rPr>
                <w:color w:val="00006C" w:themeColor="text2" w:themeShade="BF"/>
              </w:rPr>
            </w:rPrChange>
          </w:rPr>
          <w:delText xml:space="preserve">Cette partie comprend à la fois des éléments contextuels, de manière sommaire, et une partie décrivant le projet </w:delText>
        </w:r>
      </w:del>
      <w:ins w:id="47" w:author="BAH Adama Horoh" w:date="2025-06-24T15:26:00Z">
        <w:r w:rsidR="00E665B6" w:rsidRPr="00E665B6">
          <w:rPr>
            <w:i/>
            <w:color w:val="00006C" w:themeColor="text2" w:themeShade="BF"/>
            <w:sz w:val="14"/>
            <w:rPrChange w:id="48" w:author="BAH Adama Horoh" w:date="2025-06-24T15:27:00Z">
              <w:rPr>
                <w:i/>
                <w:color w:val="00006C" w:themeColor="text2" w:themeShade="BF"/>
              </w:rPr>
            </w:rPrChange>
          </w:rPr>
          <w:t xml:space="preserve">Pour l’ensemble de la </w:t>
        </w:r>
        <w:proofErr w:type="spellStart"/>
        <w:r w:rsidR="00E665B6" w:rsidRPr="00E665B6">
          <w:rPr>
            <w:i/>
            <w:color w:val="00006C" w:themeColor="text2" w:themeShade="BF"/>
            <w:sz w:val="14"/>
            <w:rPrChange w:id="49" w:author="BAH Adama Horoh" w:date="2025-06-24T15:27:00Z">
              <w:rPr>
                <w:i/>
                <w:color w:val="00006C" w:themeColor="text2" w:themeShade="BF"/>
              </w:rPr>
            </w:rPrChange>
          </w:rPr>
          <w:t>fiche,</w:t>
        </w:r>
      </w:ins>
    </w:p>
    <w:p w14:paraId="535749E4" w14:textId="34922026" w:rsidR="00E665B6" w:rsidRDefault="00E665B6" w:rsidP="00E665B6">
      <w:pPr>
        <w:pStyle w:val="Textecourant"/>
        <w:jc w:val="center"/>
        <w:rPr>
          <w:ins w:id="50" w:author="BAH Adama Horoh" w:date="2025-06-24T15:27:00Z"/>
          <w:i/>
          <w:sz w:val="14"/>
        </w:rPr>
        <w:pPrChange w:id="51" w:author="BAH Adama Horoh" w:date="2025-06-24T15:26:00Z">
          <w:pPr>
            <w:pStyle w:val="Paragraphedeliste"/>
            <w:numPr>
              <w:numId w:val="2"/>
            </w:numPr>
            <w:spacing w:before="100" w:beforeAutospacing="1" w:after="100" w:afterAutospacing="1"/>
            <w:ind w:hanging="360"/>
          </w:pPr>
        </w:pPrChange>
      </w:pPr>
      <w:proofErr w:type="gramStart"/>
      <w:ins w:id="52" w:author="BAH Adama Horoh" w:date="2025-06-24T15:26:00Z">
        <w:r w:rsidRPr="00E665B6">
          <w:rPr>
            <w:i/>
            <w:sz w:val="14"/>
            <w:rPrChange w:id="53" w:author="BAH Adama Horoh" w:date="2025-06-24T15:27:00Z">
              <w:rPr/>
            </w:rPrChange>
          </w:rPr>
          <w:t>u</w:t>
        </w:r>
        <w:r w:rsidRPr="00E665B6">
          <w:rPr>
            <w:i/>
            <w:sz w:val="14"/>
            <w:rPrChange w:id="54" w:author="BAH Adama Horoh" w:date="2025-06-24T15:27:00Z">
              <w:rPr/>
            </w:rPrChange>
          </w:rPr>
          <w:t>tiliser</w:t>
        </w:r>
        <w:proofErr w:type="spellEnd"/>
        <w:proofErr w:type="gramEnd"/>
        <w:r w:rsidRPr="00E665B6">
          <w:rPr>
            <w:i/>
            <w:sz w:val="14"/>
            <w:rPrChange w:id="55" w:author="BAH Adama Horoh" w:date="2025-06-24T15:27:00Z">
              <w:rPr/>
            </w:rPrChange>
          </w:rPr>
          <w:t xml:space="preserve"> un langage simple, clair et accessible à toutes et tous, afin de garantir une compréhension facile, quel que soit le niveau de connaissance du lecteur. Merci d’éviter les propos jargonneux, ou trop peu explicites. Plus les informations sont précises, concrètes, compréhensibles, plus sa lecture en sera facilitée.</w:t>
        </w:r>
      </w:ins>
    </w:p>
    <w:p w14:paraId="64E82A38" w14:textId="77777777" w:rsidR="00E665B6" w:rsidRPr="00E665B6" w:rsidRDefault="00E665B6" w:rsidP="00E665B6">
      <w:pPr>
        <w:pStyle w:val="Textecourant"/>
        <w:jc w:val="center"/>
        <w:rPr>
          <w:ins w:id="56" w:author="BAH Adama Horoh" w:date="2025-06-24T15:26:00Z"/>
          <w:i/>
          <w:sz w:val="14"/>
          <w:rPrChange w:id="57" w:author="BAH Adama Horoh" w:date="2025-06-24T15:27:00Z">
            <w:rPr>
              <w:ins w:id="58" w:author="BAH Adama Horoh" w:date="2025-06-24T15:26:00Z"/>
            </w:rPr>
          </w:rPrChange>
        </w:rPr>
        <w:pPrChange w:id="59" w:author="BAH Adama Horoh" w:date="2025-06-24T15:26:00Z">
          <w:pPr>
            <w:pStyle w:val="Paragraphedeliste"/>
            <w:numPr>
              <w:numId w:val="2"/>
            </w:numPr>
            <w:spacing w:before="100" w:beforeAutospacing="1" w:after="100" w:afterAutospacing="1"/>
            <w:ind w:hanging="360"/>
          </w:pPr>
        </w:pPrChange>
      </w:pPr>
      <w:bookmarkStart w:id="60" w:name="_GoBack"/>
      <w:bookmarkEnd w:id="60"/>
    </w:p>
    <w:p w14:paraId="74D2B8C2" w14:textId="0D3E7EFE" w:rsidR="00470A8F" w:rsidDel="00C27C8B" w:rsidRDefault="00E11646" w:rsidP="006E6159">
      <w:pPr>
        <w:pStyle w:val="Textecourant"/>
        <w:rPr>
          <w:del w:id="61" w:author="BAH Adama Horoh" w:date="2025-06-24T14:36:00Z"/>
        </w:rPr>
      </w:pPr>
      <w:del w:id="62" w:author="BAH Adama Horoh" w:date="2025-06-24T14:36:00Z">
        <w:r w:rsidRPr="00E11646" w:rsidDel="00C27C8B">
          <w:delText>Ehenis dolo dolut volenecea eosam dist volor am eatque aut ut magnis earum erfersp ellisque te porum ipsam harione alitius aut laborit</w:delText>
        </w:r>
      </w:del>
    </w:p>
    <w:p w14:paraId="003194DF" w14:textId="14B571A5" w:rsidR="00C27C8B" w:rsidRDefault="00C27C8B" w:rsidP="008F29AF">
      <w:pPr>
        <w:pStyle w:val="Textecourant"/>
        <w:rPr>
          <w:ins w:id="63" w:author="BAH Adama Horoh" w:date="2025-06-24T14:37:00Z"/>
          <w:color w:val="000000" w:themeColor="text1"/>
        </w:rPr>
      </w:pPr>
      <w:ins w:id="64" w:author="BAH Adama Horoh" w:date="2025-06-24T14:37:00Z">
        <w:r w:rsidRPr="00BA182C">
          <w:rPr>
            <w:color w:val="000000" w:themeColor="text1"/>
          </w:rPr>
          <w:t>Décrire clairement le projet, ses enjeux, ses limites et ses partenaires</w:t>
        </w:r>
      </w:ins>
      <w:ins w:id="65" w:author="BAH Adama Horoh" w:date="2025-06-24T14:38:00Z">
        <w:r w:rsidR="000255AB">
          <w:rPr>
            <w:color w:val="000000" w:themeColor="text1"/>
          </w:rPr>
          <w:t xml:space="preserve"> terrain</w:t>
        </w:r>
      </w:ins>
      <w:ins w:id="66" w:author="BAH Adama Horoh" w:date="2025-06-24T14:37:00Z">
        <w:r w:rsidRPr="00BA182C">
          <w:rPr>
            <w:color w:val="000000" w:themeColor="text1"/>
          </w:rPr>
          <w:t>, avec liens utiles et mention des acteurs français le cas échéant. Valoriser les acquis des phases précédentes s’il s’agit d’un projet récurrent déjà financé par le dispositif (voire sur un autre dispositif ou un autre bailleur), il est important d’évoquer ce qui a bien progressé dans les phases précédentes</w:t>
        </w:r>
        <w:r>
          <w:rPr>
            <w:color w:val="000000" w:themeColor="text1"/>
          </w:rPr>
          <w:t>.</w:t>
        </w:r>
      </w:ins>
    </w:p>
    <w:p w14:paraId="51569C0B" w14:textId="6A05EBBD" w:rsidR="00C27C8B" w:rsidRDefault="009E24BB" w:rsidP="008F29AF">
      <w:pPr>
        <w:pStyle w:val="Textecourant"/>
        <w:rPr>
          <w:ins w:id="67" w:author="BAH Adama Horoh" w:date="2025-06-24T14:33:00Z"/>
        </w:rPr>
      </w:pPr>
      <w:del w:id="68" w:author="BAH Adama Horoh" w:date="2025-06-24T14:36:00Z">
        <w:r w:rsidDel="00C27C8B">
          <w:delText xml:space="preserve">Proin porttitor, orci nec nonummy molestie, enim est eleifend mi, non </w:delText>
        </w:r>
        <w:r w:rsidRPr="00A83A99" w:rsidDel="00C27C8B">
          <w:delText xml:space="preserve">fermentum diam nisl sit amet erat. Duis semper. Duis arcu massa, scelerisque vitae, consequat in, pretium a, enim. Pellentesque congue. Ut in risus volutpat libero pharetra tempor. </w:delText>
        </w:r>
      </w:del>
    </w:p>
    <w:p w14:paraId="4759B337" w14:textId="0928CF03" w:rsidR="00C27C8B" w:rsidRDefault="00C27C8B" w:rsidP="008F29AF">
      <w:pPr>
        <w:pStyle w:val="Textecourant"/>
        <w:rPr>
          <w:ins w:id="69" w:author="BAH Adama Horoh" w:date="2025-06-24T14:37:00Z"/>
          <w:b/>
          <w:sz w:val="24"/>
          <w:szCs w:val="24"/>
        </w:rPr>
      </w:pPr>
      <w:ins w:id="70" w:author="BAH Adama Horoh" w:date="2025-06-24T14:34:00Z">
        <w:r>
          <w:rPr>
            <w:b/>
            <w:sz w:val="24"/>
            <w:szCs w:val="24"/>
          </w:rPr>
          <w:t>LES OBJECTIFS VISES</w:t>
        </w:r>
      </w:ins>
    </w:p>
    <w:p w14:paraId="7D9A48B4" w14:textId="65288752" w:rsidR="00C27C8B" w:rsidRDefault="00C27C8B" w:rsidP="008F29AF">
      <w:pPr>
        <w:pStyle w:val="Textecourant"/>
        <w:rPr>
          <w:ins w:id="71" w:author="BAH Adama Horoh" w:date="2025-06-24T14:47:00Z"/>
          <w:i/>
        </w:rPr>
      </w:pPr>
      <w:ins w:id="72" w:author="BAH Adama Horoh" w:date="2025-06-24T14:37:00Z">
        <w:r w:rsidRPr="000255AB">
          <w:rPr>
            <w:i/>
            <w:rPrChange w:id="73" w:author="BAH Adama Horoh" w:date="2025-06-24T14:38:00Z">
              <w:rPr>
                <w:b/>
                <w:sz w:val="24"/>
                <w:szCs w:val="24"/>
              </w:rPr>
            </w:rPrChange>
          </w:rPr>
          <w:t>500 signes espaces compris maximum</w:t>
        </w:r>
      </w:ins>
    </w:p>
    <w:p w14:paraId="5EDC42B5" w14:textId="77777777" w:rsidR="000255AB" w:rsidRDefault="000255AB" w:rsidP="008F29AF">
      <w:pPr>
        <w:pStyle w:val="Textecourant"/>
        <w:rPr>
          <w:ins w:id="74" w:author="BAH Adama Horoh" w:date="2025-06-24T14:38:00Z"/>
          <w:i/>
        </w:rPr>
      </w:pPr>
    </w:p>
    <w:p w14:paraId="0B75B02B" w14:textId="68217160" w:rsidR="000255AB" w:rsidRPr="000255AB" w:rsidRDefault="000255AB" w:rsidP="008F29AF">
      <w:pPr>
        <w:pStyle w:val="Textecourant"/>
      </w:pPr>
      <w:ins w:id="75" w:author="BAH Adama Horoh" w:date="2025-06-24T14:38:00Z">
        <w:r w:rsidRPr="000255AB">
          <w:rPr>
            <w:rPrChange w:id="76" w:author="BAH Adama Horoh" w:date="2025-06-24T14:47:00Z">
              <w:rPr>
                <w:i/>
              </w:rPr>
            </w:rPrChange>
          </w:rPr>
          <w:t>Présenter de manière simple</w:t>
        </w:r>
      </w:ins>
      <w:ins w:id="77" w:author="BAH Adama Horoh" w:date="2025-06-24T14:47:00Z">
        <w:r>
          <w:t>,</w:t>
        </w:r>
      </w:ins>
      <w:ins w:id="78" w:author="BAH Adama Horoh" w:date="2025-06-24T14:38:00Z">
        <w:r w:rsidRPr="000255AB">
          <w:rPr>
            <w:rPrChange w:id="79" w:author="BAH Adama Horoh" w:date="2025-06-24T14:47:00Z">
              <w:rPr>
                <w:i/>
              </w:rPr>
            </w:rPrChange>
          </w:rPr>
          <w:t xml:space="preserve"> et facilement compréhensible l</w:t>
        </w:r>
      </w:ins>
      <w:ins w:id="80" w:author="BAH Adama Horoh" w:date="2025-06-24T14:39:00Z">
        <w:r w:rsidRPr="000255AB">
          <w:rPr>
            <w:rPrChange w:id="81" w:author="BAH Adama Horoh" w:date="2025-06-24T14:47:00Z">
              <w:rPr>
                <w:i/>
              </w:rPr>
            </w:rPrChange>
          </w:rPr>
          <w:t xml:space="preserve">’objectif principal et les objectifs spécifiques du projet. </w:t>
        </w:r>
      </w:ins>
      <w:ins w:id="82" w:author="BAH Adama Horoh" w:date="2025-06-24T14:46:00Z">
        <w:r w:rsidRPr="000255AB">
          <w:rPr>
            <w:rPrChange w:id="83" w:author="BAH Adama Horoh" w:date="2025-06-24T14:47:00Z">
              <w:rPr>
                <w:i/>
              </w:rPr>
            </w:rPrChange>
          </w:rPr>
          <w:t xml:space="preserve">Définir des objectifs </w:t>
        </w:r>
      </w:ins>
      <w:ins w:id="84" w:author="BAH Adama Horoh" w:date="2025-06-24T14:47:00Z">
        <w:r>
          <w:t>clairs avec indicateurs qualitatifs et des indicateurs chiffrés.</w:t>
        </w:r>
      </w:ins>
      <w:ins w:id="85" w:author="BAH Adama Horoh" w:date="2025-06-24T14:53:00Z">
        <w:r w:rsidR="00341CAE">
          <w:t xml:space="preserve"> S</w:t>
        </w:r>
      </w:ins>
      <w:ins w:id="86" w:author="BAH Adama Horoh" w:date="2025-06-24T14:55:00Z">
        <w:r w:rsidR="00341CAE">
          <w:t>i pas indiqué dans les objectifs, p</w:t>
        </w:r>
      </w:ins>
      <w:ins w:id="87" w:author="BAH Adama Horoh" w:date="2025-06-24T14:53:00Z">
        <w:r w:rsidR="00341CAE">
          <w:t xml:space="preserve">résenter les cibles </w:t>
        </w:r>
      </w:ins>
      <w:ins w:id="88" w:author="BAH Adama Horoh" w:date="2025-06-24T14:55:00Z">
        <w:r w:rsidR="00341CAE">
          <w:t xml:space="preserve">visées </w:t>
        </w:r>
      </w:ins>
      <w:ins w:id="89" w:author="BAH Adama Horoh" w:date="2025-06-24T14:53:00Z">
        <w:r w:rsidR="00341CAE">
          <w:t xml:space="preserve">avec des </w:t>
        </w:r>
      </w:ins>
      <w:ins w:id="90" w:author="BAH Adama Horoh" w:date="2025-06-24T14:55:00Z">
        <w:r w:rsidR="002572D8">
          <w:t xml:space="preserve">infos mesurables. </w:t>
        </w:r>
      </w:ins>
    </w:p>
    <w:p w14:paraId="3F18A06D" w14:textId="142CBE14" w:rsidR="009E24BB" w:rsidRDefault="00D30DEA" w:rsidP="006E6159">
      <w:pPr>
        <w:pStyle w:val="Intertitre"/>
      </w:pPr>
      <w:del w:id="91" w:author="BAH Adama Horoh" w:date="2025-06-24T14:34:00Z">
        <w:r w:rsidDel="00C27C8B">
          <w:delText>RÉSULTATS</w:delText>
        </w:r>
      </w:del>
      <w:ins w:id="92" w:author="BAH Adama Horoh" w:date="2025-06-24T14:34:00Z">
        <w:r w:rsidR="00C27C8B">
          <w:t>LES RESULTATS ATTENDUS</w:t>
        </w:r>
      </w:ins>
    </w:p>
    <w:p w14:paraId="0823E055" w14:textId="5CFF9F42" w:rsidR="00EE5D12" w:rsidRPr="00F94B81" w:rsidRDefault="00EE5D12" w:rsidP="00D30DEA">
      <w:pPr>
        <w:pStyle w:val="Textecourant"/>
        <w:rPr>
          <w:ins w:id="93" w:author="BAH Adama Horoh" w:date="2025-06-24T14:23:00Z"/>
          <w:i/>
          <w:color w:val="000091" w:themeColor="text2"/>
          <w:rPrChange w:id="94" w:author="BAH Adama Horoh" w:date="2025-06-24T14:24:00Z">
            <w:rPr>
              <w:ins w:id="95" w:author="BAH Adama Horoh" w:date="2025-06-24T14:23:00Z"/>
              <w:i/>
              <w:color w:val="E1000F" w:themeColor="background2"/>
            </w:rPr>
          </w:rPrChange>
        </w:rPr>
      </w:pPr>
      <w:r w:rsidRPr="00F94B81">
        <w:rPr>
          <w:i/>
          <w:color w:val="000091" w:themeColor="text2"/>
          <w:rPrChange w:id="96" w:author="BAH Adama Horoh" w:date="2025-06-24T14:24:00Z">
            <w:rPr>
              <w:color w:val="00006C" w:themeColor="text2" w:themeShade="BF"/>
            </w:rPr>
          </w:rPrChange>
        </w:rPr>
        <w:t xml:space="preserve">500 signes espaces compris maximum </w:t>
      </w:r>
    </w:p>
    <w:p w14:paraId="558D96C5" w14:textId="77777777" w:rsidR="00F94B81" w:rsidRPr="000255AB" w:rsidDel="000255AB" w:rsidRDefault="00F94B81" w:rsidP="00D30DEA">
      <w:pPr>
        <w:pStyle w:val="Textecourant"/>
        <w:rPr>
          <w:del w:id="97" w:author="BAH Adama Horoh" w:date="2025-06-24T14:48:00Z"/>
          <w:i/>
          <w:color w:val="E1000F" w:themeColor="background2"/>
          <w:sz w:val="18"/>
          <w:szCs w:val="18"/>
          <w:rPrChange w:id="98" w:author="BAH Adama Horoh" w:date="2025-06-24T14:48:00Z">
            <w:rPr>
              <w:del w:id="99" w:author="BAH Adama Horoh" w:date="2025-06-24T14:48:00Z"/>
              <w:color w:val="00006C" w:themeColor="text2" w:themeShade="BF"/>
            </w:rPr>
          </w:rPrChange>
        </w:rPr>
      </w:pPr>
    </w:p>
    <w:p w14:paraId="4F136717" w14:textId="77777777" w:rsidR="000255AB" w:rsidRPr="000255AB" w:rsidRDefault="000255AB">
      <w:pPr>
        <w:spacing w:before="100" w:beforeAutospacing="1" w:after="100" w:afterAutospacing="1"/>
        <w:rPr>
          <w:ins w:id="100" w:author="BAH Adama Horoh" w:date="2025-06-24T14:48:00Z"/>
          <w:color w:val="000000" w:themeColor="text1"/>
          <w:sz w:val="18"/>
          <w:szCs w:val="18"/>
          <w14:ligatures w14:val="standardContextual"/>
          <w:rPrChange w:id="101" w:author="BAH Adama Horoh" w:date="2025-06-24T14:48:00Z">
            <w:rPr>
              <w:ins w:id="102" w:author="BAH Adama Horoh" w:date="2025-06-24T14:48:00Z"/>
              <w14:ligatures w14:val="standardContextual"/>
            </w:rPr>
          </w:rPrChange>
        </w:rPr>
        <w:pPrChange w:id="103" w:author="BAH Adama Horoh" w:date="2025-06-24T14:48:00Z">
          <w:pPr>
            <w:pStyle w:val="Paragraphedeliste"/>
            <w:numPr>
              <w:numId w:val="2"/>
            </w:numPr>
            <w:spacing w:before="100" w:beforeAutospacing="1" w:after="100" w:afterAutospacing="1"/>
            <w:ind w:hanging="360"/>
          </w:pPr>
        </w:pPrChange>
      </w:pPr>
      <w:ins w:id="104" w:author="BAH Adama Horoh" w:date="2025-06-24T14:48:00Z">
        <w:r w:rsidRPr="000255AB">
          <w:rPr>
            <w:color w:val="000000" w:themeColor="text1"/>
            <w:sz w:val="18"/>
            <w:szCs w:val="18"/>
            <w:rPrChange w:id="105" w:author="BAH Adama Horoh" w:date="2025-06-24T14:48:00Z">
              <w:rPr/>
            </w:rPrChange>
          </w:rPr>
          <w:t>Formuler des résultats spécifiques, mesurables, atteignables, réalistes et temporellement définis (méthode SMART).</w:t>
        </w:r>
      </w:ins>
    </w:p>
    <w:p w14:paraId="2064DC1E" w14:textId="2FDD124A" w:rsidR="00A73B17" w:rsidDel="000255AB" w:rsidRDefault="009E24BB" w:rsidP="00D30DEA">
      <w:pPr>
        <w:pStyle w:val="Textecourant"/>
        <w:rPr>
          <w:del w:id="106" w:author="BAH Adama Horoh" w:date="2025-06-24T14:48:00Z"/>
        </w:rPr>
      </w:pPr>
      <w:del w:id="107" w:author="BAH Adama Horoh" w:date="2025-06-24T14:48:00Z">
        <w:r w:rsidRPr="00A83A99" w:rsidDel="000255AB">
          <w:delText xml:space="preserve">Pellentesque sed dui ut augue blandit sodales. Vestibulum ante ipsum primis in faucibus orci luctus et ultrices posuere cubilia </w:delText>
        </w:r>
        <w:r w:rsidRPr="00D30DEA" w:rsidDel="000255AB">
          <w:delText>Curae</w:delText>
        </w:r>
        <w:r w:rsidRPr="00A83A99" w:rsidDel="000255AB">
          <w:delText>; Aliquam nibh. Mauris ac mauris sed pede pellentesque fermentum. Maecenas adipiscing ante non diam sodales hendrerit.</w:delText>
        </w:r>
        <w:r w:rsidR="00A83A99" w:rsidRPr="00A83A99" w:rsidDel="000255AB">
          <w:delText xml:space="preserve"> </w:delText>
        </w:r>
        <w:r w:rsidR="005B2C57" w:rsidDel="000255AB">
          <w:delText>Aliquam nibh. Mauris ac mauris sed pede pellentesque fermentum. Maecenas adipiscing ante non diam sodales.</w:delText>
        </w:r>
      </w:del>
    </w:p>
    <w:p w14:paraId="20643288" w14:textId="1CFF71AA" w:rsidR="005B2C57" w:rsidRDefault="00625CCC" w:rsidP="005B2C57">
      <w:pPr>
        <w:pStyle w:val="Intertitre"/>
      </w:pPr>
      <w:del w:id="108" w:author="BAH Adama Horoh" w:date="2025-06-24T14:34:00Z">
        <w:r w:rsidRPr="00420984" w:rsidDel="00C27C8B">
          <w:delText>DESCRIPTIF DE L’</w:delText>
        </w:r>
        <w:r w:rsidR="00C7609A" w:rsidRPr="00420984" w:rsidDel="00C27C8B">
          <w:delText>OSC</w:delText>
        </w:r>
        <w:r w:rsidR="00C7609A" w:rsidDel="00C27C8B">
          <w:delText xml:space="preserve"> </w:delText>
        </w:r>
        <w:r w:rsidR="005B2C57" w:rsidRPr="005B2C57" w:rsidDel="00C27C8B">
          <w:delText xml:space="preserve"> </w:delText>
        </w:r>
      </w:del>
      <w:ins w:id="109" w:author="BAH Adama Horoh" w:date="2025-06-24T14:34:00Z">
        <w:r w:rsidR="00C27C8B">
          <w:t>PRESENTATION DE L’ORGANISATION PORTEUSE DU PROJET</w:t>
        </w:r>
      </w:ins>
    </w:p>
    <w:p w14:paraId="7B8C7F15" w14:textId="77777777" w:rsidR="00420984" w:rsidRPr="00F94B81" w:rsidRDefault="00420984" w:rsidP="00420984">
      <w:pPr>
        <w:pStyle w:val="Commentaire"/>
        <w:rPr>
          <w:i/>
          <w:color w:val="00006C" w:themeColor="text2" w:themeShade="BF"/>
          <w:sz w:val="19"/>
          <w:szCs w:val="19"/>
          <w:rPrChange w:id="110" w:author="BAH Adama Horoh" w:date="2025-06-24T14:24:00Z">
            <w:rPr>
              <w:color w:val="00006C" w:themeColor="text2" w:themeShade="BF"/>
              <w:sz w:val="19"/>
              <w:szCs w:val="19"/>
            </w:rPr>
          </w:rPrChange>
        </w:rPr>
      </w:pPr>
      <w:r w:rsidRPr="00F94B81">
        <w:rPr>
          <w:i/>
          <w:color w:val="00006C" w:themeColor="text2" w:themeShade="BF"/>
          <w:sz w:val="19"/>
          <w:szCs w:val="19"/>
          <w:rPrChange w:id="111" w:author="BAH Adama Horoh" w:date="2025-06-24T14:24:00Z">
            <w:rPr>
              <w:color w:val="00006C" w:themeColor="text2" w:themeShade="BF"/>
              <w:sz w:val="19"/>
              <w:szCs w:val="19"/>
            </w:rPr>
          </w:rPrChange>
        </w:rPr>
        <w:t>500 signes espaces compris maximum</w:t>
      </w:r>
    </w:p>
    <w:p w14:paraId="780E4614" w14:textId="77777777" w:rsidR="00F94B81" w:rsidRDefault="00F94B81" w:rsidP="005B2C57">
      <w:pPr>
        <w:pStyle w:val="Textecourant"/>
        <w:rPr>
          <w:ins w:id="112" w:author="BAH Adama Horoh" w:date="2025-06-24T14:23:00Z"/>
          <w:color w:val="00006C" w:themeColor="text2" w:themeShade="BF"/>
        </w:rPr>
      </w:pPr>
    </w:p>
    <w:p w14:paraId="1912A68F" w14:textId="18650F72" w:rsidR="00420984" w:rsidRPr="002572D8" w:rsidDel="00F94B81" w:rsidRDefault="00420984">
      <w:pPr>
        <w:rPr>
          <w:del w:id="113" w:author="BAH Adama Horoh" w:date="2025-06-24T14:23:00Z"/>
          <w:color w:val="00006C" w:themeColor="text2" w:themeShade="BF"/>
          <w:rPrChange w:id="114" w:author="BAH Adama Horoh" w:date="2025-06-24T14:56:00Z">
            <w:rPr>
              <w:del w:id="115" w:author="BAH Adama Horoh" w:date="2025-06-24T14:23:00Z"/>
            </w:rPr>
          </w:rPrChange>
        </w:rPr>
        <w:pPrChange w:id="116" w:author="BAH Adama Horoh" w:date="2025-06-24T14:56:00Z">
          <w:pPr>
            <w:pStyle w:val="Textecourant"/>
          </w:pPr>
        </w:pPrChange>
      </w:pPr>
      <w:del w:id="117" w:author="BAH Adama Horoh" w:date="2025-06-24T14:23:00Z">
        <w:r w:rsidRPr="002572D8" w:rsidDel="00F94B81">
          <w:rPr>
            <w:color w:val="00006C" w:themeColor="text2" w:themeShade="BF"/>
            <w:sz w:val="19"/>
            <w:szCs w:val="19"/>
            <w:rPrChange w:id="118" w:author="BAH Adama Horoh" w:date="2025-06-24T14:56:00Z">
              <w:rPr/>
            </w:rPrChange>
          </w:rPr>
          <w:delText xml:space="preserve">Présenter ici l’OSC, ses ambitions et activités en général. </w:delText>
        </w:r>
        <w:r w:rsidRPr="002572D8" w:rsidDel="00F94B81">
          <w:rPr>
            <w:color w:val="00006C" w:themeColor="text2" w:themeShade="BF"/>
            <w:sz w:val="19"/>
            <w:szCs w:val="19"/>
            <w:rPrChange w:id="119" w:author="BAH Adama Horoh" w:date="2025-06-24T14:56:00Z">
              <w:rPr/>
            </w:rPrChange>
          </w:rPr>
          <w:br/>
          <w:delText>Ne pas ajouter de contenu spécifique au projet : la description doit être générale</w:delText>
        </w:r>
      </w:del>
    </w:p>
    <w:p w14:paraId="0D3F9C69" w14:textId="77777777" w:rsidR="002572D8" w:rsidRPr="002572D8" w:rsidRDefault="002572D8">
      <w:pPr>
        <w:rPr>
          <w:ins w:id="120" w:author="BAH Adama Horoh" w:date="2025-06-24T14:56:00Z"/>
          <w:color w:val="000000" w:themeColor="text1"/>
          <w:sz w:val="19"/>
          <w:szCs w:val="19"/>
          <w:rPrChange w:id="121" w:author="BAH Adama Horoh" w:date="2025-06-24T14:56:00Z">
            <w:rPr>
              <w:ins w:id="122" w:author="BAH Adama Horoh" w:date="2025-06-24T14:56:00Z"/>
              <w:color w:val="000000" w:themeColor="text1"/>
            </w:rPr>
          </w:rPrChange>
        </w:rPr>
        <w:pPrChange w:id="123" w:author="BAH Adama Horoh" w:date="2025-06-24T14:56:00Z">
          <w:pPr>
            <w:pStyle w:val="Paragraphedeliste"/>
            <w:numPr>
              <w:numId w:val="2"/>
            </w:numPr>
            <w:spacing w:before="100" w:beforeAutospacing="1" w:after="100" w:afterAutospacing="1"/>
            <w:ind w:hanging="360"/>
          </w:pPr>
        </w:pPrChange>
      </w:pPr>
      <w:ins w:id="124" w:author="BAH Adama Horoh" w:date="2025-06-24T14:56:00Z">
        <w:r w:rsidRPr="002572D8">
          <w:rPr>
            <w:color w:val="000000" w:themeColor="text1"/>
            <w:sz w:val="19"/>
            <w:szCs w:val="19"/>
            <w:rPrChange w:id="125" w:author="BAH Adama Horoh" w:date="2025-06-24T14:56:00Z">
              <w:rPr>
                <w:color w:val="000000" w:themeColor="text1"/>
              </w:rPr>
            </w:rPrChange>
          </w:rPr>
          <w:t>Présenter brièvement l’organisation, ses missions et ambitions et ses principaux partenaires</w:t>
        </w:r>
      </w:ins>
    </w:p>
    <w:p w14:paraId="5142388F" w14:textId="0D478ED8" w:rsidR="005B2C57" w:rsidDel="002572D8" w:rsidRDefault="005B2C57" w:rsidP="005B2C57">
      <w:pPr>
        <w:pStyle w:val="Textecourant"/>
        <w:rPr>
          <w:del w:id="126" w:author="BAH Adama Horoh" w:date="2025-06-24T14:56:00Z"/>
        </w:rPr>
      </w:pPr>
      <w:del w:id="127" w:author="BAH Adama Horoh" w:date="2025-06-24T14:56:00Z">
        <w:r w:rsidDel="002572D8">
          <w:lastRenderedPageBreak/>
          <w:delText xml:space="preserve">Proin porttitor, orci nec nonummy molestie, enim est eleifend mi, non </w:delText>
        </w:r>
        <w:r w:rsidRPr="00A83A99" w:rsidDel="002572D8">
          <w:delText>fermentum diam nisl sit amet erat. Duis semper. Duis arcu massa, scelerisque vitae, consequat in, pretium a, enim. Pellentesque congue. Ut in risus volutpat libero pharetra tempor. Cras vestibulum bibendum augue. Praesent egestas leo in pede. Praesent blandit odio eu enim. Pellentesque sed dui ut augue blandit sodales. Curae; Aliquam nibh. Mauris ac mauris sed pede pellentesque fermentum. Maecenas adipiscing ante non diam sodales hendrerit.</w:delText>
        </w:r>
      </w:del>
    </w:p>
    <w:p w14:paraId="5F5FEC18" w14:textId="61B466BA" w:rsidR="00E11646" w:rsidDel="00C27C8B" w:rsidRDefault="005B2C57" w:rsidP="00C7609A">
      <w:pPr>
        <w:pStyle w:val="Textecourant"/>
        <w:rPr>
          <w:del w:id="128" w:author="BAH Adama Horoh" w:date="2025-06-24T14:35:00Z"/>
        </w:rPr>
      </w:pPr>
      <w:proofErr w:type="spellStart"/>
      <w:r w:rsidRPr="00ED2E04">
        <w:rPr>
          <w:lang w:val="en-US"/>
        </w:rPr>
        <w:t>Cras</w:t>
      </w:r>
      <w:proofErr w:type="spellEnd"/>
      <w:r w:rsidRPr="00ED2E04">
        <w:rPr>
          <w:lang w:val="en-US"/>
        </w:rPr>
        <w:t xml:space="preserve"> </w:t>
      </w:r>
      <w:proofErr w:type="spellStart"/>
      <w:r w:rsidRPr="00ED2E04">
        <w:rPr>
          <w:lang w:val="en-US"/>
        </w:rPr>
        <w:t>vestibulum</w:t>
      </w:r>
      <w:proofErr w:type="spellEnd"/>
      <w:r w:rsidRPr="00ED2E04">
        <w:rPr>
          <w:lang w:val="en-US"/>
        </w:rPr>
        <w:t xml:space="preserve"> </w:t>
      </w:r>
      <w:proofErr w:type="spellStart"/>
      <w:r w:rsidRPr="00ED2E04">
        <w:rPr>
          <w:lang w:val="en-US"/>
        </w:rPr>
        <w:t>bibendum</w:t>
      </w:r>
      <w:proofErr w:type="spellEnd"/>
      <w:r w:rsidRPr="00ED2E04">
        <w:rPr>
          <w:lang w:val="en-US"/>
        </w:rPr>
        <w:t xml:space="preserve"> </w:t>
      </w:r>
      <w:proofErr w:type="spellStart"/>
      <w:r w:rsidRPr="00ED2E04">
        <w:rPr>
          <w:lang w:val="en-US"/>
        </w:rPr>
        <w:t>augue</w:t>
      </w:r>
      <w:proofErr w:type="spellEnd"/>
      <w:r w:rsidRPr="00ED2E04">
        <w:rPr>
          <w:lang w:val="en-US"/>
        </w:rPr>
        <w:t xml:space="preserve">. </w:t>
      </w:r>
      <w:proofErr w:type="spellStart"/>
      <w:r w:rsidRPr="009E24BB">
        <w:rPr>
          <w:lang w:val="en-US"/>
        </w:rPr>
        <w:t>Praesent</w:t>
      </w:r>
      <w:proofErr w:type="spellEnd"/>
      <w:r w:rsidRPr="009E24BB">
        <w:rPr>
          <w:lang w:val="en-US"/>
        </w:rPr>
        <w:t xml:space="preserve"> </w:t>
      </w:r>
      <w:proofErr w:type="spellStart"/>
      <w:r w:rsidRPr="009E24BB">
        <w:rPr>
          <w:lang w:val="en-US"/>
        </w:rPr>
        <w:t>egestas</w:t>
      </w:r>
      <w:proofErr w:type="spellEnd"/>
      <w:r w:rsidRPr="009E24BB">
        <w:rPr>
          <w:lang w:val="en-US"/>
        </w:rPr>
        <w:t xml:space="preserve"> </w:t>
      </w:r>
      <w:proofErr w:type="spellStart"/>
      <w:proofErr w:type="gramStart"/>
      <w:r w:rsidRPr="009E24BB">
        <w:rPr>
          <w:lang w:val="en-US"/>
        </w:rPr>
        <w:t>leo</w:t>
      </w:r>
      <w:proofErr w:type="spellEnd"/>
      <w:proofErr w:type="gramEnd"/>
      <w:r w:rsidRPr="009E24BB">
        <w:rPr>
          <w:lang w:val="en-US"/>
        </w:rPr>
        <w:t xml:space="preserve"> in </w:t>
      </w:r>
      <w:proofErr w:type="spellStart"/>
      <w:r w:rsidRPr="009E24BB">
        <w:rPr>
          <w:lang w:val="en-US"/>
        </w:rPr>
        <w:t>pede</w:t>
      </w:r>
      <w:proofErr w:type="spellEnd"/>
      <w:r w:rsidRPr="009E24BB">
        <w:rPr>
          <w:lang w:val="en-US"/>
        </w:rPr>
        <w:t xml:space="preserve">. </w:t>
      </w:r>
      <w:proofErr w:type="spellStart"/>
      <w:r>
        <w:t>Praesent</w:t>
      </w:r>
      <w:proofErr w:type="spellEnd"/>
      <w:r>
        <w:t xml:space="preserve"> </w:t>
      </w:r>
      <w:proofErr w:type="spellStart"/>
      <w:r>
        <w:t>blandit</w:t>
      </w:r>
      <w:proofErr w:type="spellEnd"/>
      <w:r>
        <w:t xml:space="preserve"> </w:t>
      </w:r>
      <w:proofErr w:type="spellStart"/>
      <w:r>
        <w:t>odio</w:t>
      </w:r>
      <w:proofErr w:type="spellEnd"/>
      <w:r>
        <w:t xml:space="preserve"> eu </w:t>
      </w:r>
      <w:proofErr w:type="spellStart"/>
      <w:r>
        <w:t>enim</w:t>
      </w:r>
      <w:proofErr w:type="spellEnd"/>
      <w:r>
        <w:rPr>
          <w:rStyle w:val="Appelnotedebasdep"/>
        </w:rPr>
        <w:footnoteReference w:id="1"/>
      </w:r>
      <w:r>
        <w:t xml:space="preserve">. Pellentesque </w:t>
      </w:r>
      <w:proofErr w:type="spellStart"/>
      <w:r>
        <w:t>sed</w:t>
      </w:r>
      <w:proofErr w:type="spellEnd"/>
      <w:r>
        <w:t xml:space="preserve"> </w:t>
      </w:r>
      <w:proofErr w:type="spellStart"/>
      <w:r>
        <w:t>dui</w:t>
      </w:r>
      <w:proofErr w:type="spellEnd"/>
      <w:r>
        <w:t xml:space="preserve"> ut </w:t>
      </w:r>
      <w:proofErr w:type="spellStart"/>
      <w:r>
        <w:t>augue</w:t>
      </w:r>
      <w:proofErr w:type="spellEnd"/>
      <w:r>
        <w:t xml:space="preserve"> </w:t>
      </w:r>
      <w:proofErr w:type="spellStart"/>
      <w:r>
        <w:t>blandit</w:t>
      </w:r>
      <w:proofErr w:type="spellEnd"/>
      <w:r>
        <w:t xml:space="preserve"> </w:t>
      </w:r>
      <w:proofErr w:type="spellStart"/>
      <w:r>
        <w:t>sodales</w:t>
      </w:r>
      <w:proofErr w:type="spellEnd"/>
      <w:r>
        <w:t xml:space="preserve">. </w:t>
      </w:r>
      <w:proofErr w:type="spellStart"/>
      <w:r>
        <w:t>Vestibulum</w:t>
      </w:r>
      <w:proofErr w:type="spellEnd"/>
      <w:r>
        <w:t xml:space="preserve"> ante </w:t>
      </w:r>
      <w:proofErr w:type="spellStart"/>
      <w:r>
        <w:t>ipsum</w:t>
      </w:r>
      <w:proofErr w:type="spellEnd"/>
      <w:r>
        <w:t xml:space="preserve"> </w:t>
      </w:r>
      <w:proofErr w:type="spellStart"/>
      <w:r>
        <w:t>primis</w:t>
      </w:r>
      <w:proofErr w:type="spellEnd"/>
      <w:r>
        <w:t xml:space="preserve"> in </w:t>
      </w:r>
      <w:proofErr w:type="spellStart"/>
      <w:r>
        <w:t>faucibus</w:t>
      </w:r>
      <w:proofErr w:type="spellEnd"/>
      <w:r>
        <w:t xml:space="preserve"> </w:t>
      </w:r>
      <w:proofErr w:type="spellStart"/>
      <w:r>
        <w:t>orci</w:t>
      </w:r>
      <w:proofErr w:type="spellEnd"/>
      <w:r>
        <w:t xml:space="preserve"> </w:t>
      </w:r>
      <w:proofErr w:type="spellStart"/>
      <w:r>
        <w:t>luctus</w:t>
      </w:r>
      <w:proofErr w:type="spellEnd"/>
      <w:r>
        <w:t xml:space="preserve"> et </w:t>
      </w:r>
      <w:proofErr w:type="spellStart"/>
      <w:r>
        <w:t>ultrices</w:t>
      </w:r>
      <w:proofErr w:type="spellEnd"/>
      <w:r>
        <w:t xml:space="preserve"> </w:t>
      </w:r>
      <w:proofErr w:type="spellStart"/>
      <w:r>
        <w:t>posuere</w:t>
      </w:r>
      <w:proofErr w:type="spellEnd"/>
      <w:r>
        <w:t xml:space="preserve"> </w:t>
      </w:r>
      <w:proofErr w:type="spellStart"/>
      <w:r>
        <w:t>cubilia</w:t>
      </w:r>
      <w:proofErr w:type="spellEnd"/>
      <w:r>
        <w:t xml:space="preserve"> </w:t>
      </w:r>
      <w:proofErr w:type="spellStart"/>
      <w:r>
        <w:t>Curae</w:t>
      </w:r>
      <w:proofErr w:type="spellEnd"/>
      <w:r>
        <w:t xml:space="preserve">; </w:t>
      </w:r>
      <w:proofErr w:type="spellStart"/>
      <w:r>
        <w:t>Aliquam</w:t>
      </w:r>
      <w:proofErr w:type="spellEnd"/>
      <w:r>
        <w:t xml:space="preserve"> </w:t>
      </w:r>
      <w:proofErr w:type="spellStart"/>
      <w:r>
        <w:t>nibh</w:t>
      </w:r>
      <w:proofErr w:type="spellEnd"/>
      <w:r>
        <w:t xml:space="preserve">. </w:t>
      </w:r>
      <w:proofErr w:type="spellStart"/>
      <w:r>
        <w:t>Mauris</w:t>
      </w:r>
      <w:proofErr w:type="spellEnd"/>
      <w:r>
        <w:t xml:space="preserve"> </w:t>
      </w:r>
      <w:proofErr w:type="spellStart"/>
      <w:r>
        <w:t>ac</w:t>
      </w:r>
      <w:proofErr w:type="spellEnd"/>
      <w:r>
        <w:t xml:space="preserve"> </w:t>
      </w:r>
      <w:proofErr w:type="spellStart"/>
      <w:r>
        <w:t>mauris</w:t>
      </w:r>
      <w:proofErr w:type="spellEnd"/>
      <w:r>
        <w:t xml:space="preserve"> </w:t>
      </w:r>
      <w:proofErr w:type="spellStart"/>
      <w:r>
        <w:t>sed</w:t>
      </w:r>
      <w:proofErr w:type="spellEnd"/>
      <w:r>
        <w:t xml:space="preserve"> </w:t>
      </w:r>
      <w:proofErr w:type="spellStart"/>
      <w:r>
        <w:t>pede</w:t>
      </w:r>
      <w:proofErr w:type="spellEnd"/>
      <w:r>
        <w:t xml:space="preserve"> pellentesque </w:t>
      </w:r>
      <w:proofErr w:type="spellStart"/>
      <w:r>
        <w:t>fermentum</w:t>
      </w:r>
      <w:proofErr w:type="spellEnd"/>
      <w:r>
        <w:t xml:space="preserve">. </w:t>
      </w:r>
      <w:proofErr w:type="spellStart"/>
      <w:r>
        <w:t>Maecenas</w:t>
      </w:r>
      <w:proofErr w:type="spellEnd"/>
      <w:r>
        <w:t xml:space="preserve"> </w:t>
      </w:r>
      <w:proofErr w:type="spellStart"/>
      <w:r>
        <w:t>adipiscing</w:t>
      </w:r>
      <w:proofErr w:type="spellEnd"/>
      <w:r>
        <w:t xml:space="preserve"> ante non diam </w:t>
      </w:r>
      <w:proofErr w:type="spellStart"/>
      <w:r>
        <w:t>sodales</w:t>
      </w:r>
      <w:proofErr w:type="spellEnd"/>
      <w:r>
        <w:t>.</w:t>
      </w:r>
    </w:p>
    <w:p w14:paraId="53BD282B" w14:textId="77777777" w:rsidR="00F94B81" w:rsidRDefault="00F94B81">
      <w:pPr>
        <w:pStyle w:val="Textecourant"/>
        <w:rPr>
          <w:ins w:id="129" w:author="BAH Adama Horoh" w:date="2025-06-24T14:24:00Z"/>
        </w:rPr>
        <w:pPrChange w:id="130" w:author="BAH Adama Horoh" w:date="2025-06-24T14:35:00Z">
          <w:pPr>
            <w:pStyle w:val="Intertitre"/>
          </w:pPr>
        </w:pPrChange>
      </w:pPr>
    </w:p>
    <w:p w14:paraId="09B3A37B" w14:textId="0FF51BAB" w:rsidR="00C7609A" w:rsidRDefault="00C7609A" w:rsidP="005B2C57">
      <w:pPr>
        <w:pStyle w:val="Intertitre"/>
      </w:pPr>
      <w:del w:id="131" w:author="BAH Adama Horoh" w:date="2025-06-24T14:35:00Z">
        <w:r w:rsidDel="00C27C8B">
          <w:delText>partenaires</w:delText>
        </w:r>
      </w:del>
      <w:ins w:id="132" w:author="BAH Adama Horoh" w:date="2025-06-24T14:35:00Z">
        <w:r w:rsidR="00C27C8B">
          <w:t xml:space="preserve">LES PARTENAIRES DU PROJET </w:t>
        </w:r>
      </w:ins>
    </w:p>
    <w:p w14:paraId="48C76A27" w14:textId="1ABAE260" w:rsidR="00824488" w:rsidRPr="00F94B81" w:rsidRDefault="00A96E2B" w:rsidP="00C7609A">
      <w:pPr>
        <w:pStyle w:val="Textecourant"/>
        <w:rPr>
          <w:ins w:id="133" w:author="BAH Adama Horoh" w:date="2025-06-24T14:24:00Z"/>
          <w:i/>
          <w:color w:val="00006C" w:themeColor="text2" w:themeShade="BF"/>
          <w:rPrChange w:id="134" w:author="BAH Adama Horoh" w:date="2025-06-24T14:24:00Z">
            <w:rPr>
              <w:ins w:id="135" w:author="BAH Adama Horoh" w:date="2025-06-24T14:24:00Z"/>
              <w:color w:val="00006C" w:themeColor="text2" w:themeShade="BF"/>
            </w:rPr>
          </w:rPrChange>
        </w:rPr>
      </w:pPr>
      <w:r w:rsidRPr="00F94B81">
        <w:rPr>
          <w:i/>
          <w:color w:val="00006C" w:themeColor="text2" w:themeShade="BF"/>
          <w:rPrChange w:id="136" w:author="BAH Adama Horoh" w:date="2025-06-24T14:24:00Z">
            <w:rPr>
              <w:color w:val="00006C" w:themeColor="text2" w:themeShade="BF"/>
            </w:rPr>
          </w:rPrChange>
        </w:rPr>
        <w:t>5</w:t>
      </w:r>
      <w:r w:rsidR="00824488" w:rsidRPr="00F94B81">
        <w:rPr>
          <w:i/>
          <w:color w:val="00006C" w:themeColor="text2" w:themeShade="BF"/>
          <w:rPrChange w:id="137" w:author="BAH Adama Horoh" w:date="2025-06-24T14:24:00Z">
            <w:rPr>
              <w:color w:val="00006C" w:themeColor="text2" w:themeShade="BF"/>
            </w:rPr>
          </w:rPrChange>
        </w:rPr>
        <w:t>00 signes espaces compris maximum</w:t>
      </w:r>
    </w:p>
    <w:p w14:paraId="0E8B2DCE" w14:textId="77777777" w:rsidR="00F94B81" w:rsidRPr="00B8341A" w:rsidRDefault="00F94B81" w:rsidP="00C7609A">
      <w:pPr>
        <w:pStyle w:val="Textecourant"/>
        <w:rPr>
          <w:color w:val="00006C" w:themeColor="text2" w:themeShade="BF"/>
        </w:rPr>
      </w:pPr>
    </w:p>
    <w:p w14:paraId="3F28B9D9" w14:textId="37EC00A1" w:rsidR="00C7609A" w:rsidRDefault="00C7609A" w:rsidP="00C7609A">
      <w:pPr>
        <w:pStyle w:val="Textecourant"/>
      </w:pPr>
      <w:del w:id="138" w:author="BAH Adama Horoh" w:date="2025-06-24T14:56:00Z">
        <w:r w:rsidRPr="00E11646" w:rsidDel="002572D8">
          <w:delText>At liquae que in coria sita pore etur? Vita similias nem intur, corrovitam con re, nobis ut vellitae possitatem id molendam ipsam explabo reiciende doloribus anistium cum quis is dem incillam consequi num in escia aute essin non repe dolorum inctotatin rent est, to mi, quiae. Et omnihil il illuptatis sitibus ipsapit volum repudis acidi solesequo totatios nonsedit pa volesto vel et, si velendipitas vent molor remporr ovitiuscia voluptur? Obitest otatios ipid que quodi voluptatium adigni ut litatius assitia nimped quiscia autatia ndantem nis que culluptatias et acipsunt atur accullabo. Nam nonsequ istiumet veligent laccull estesti squasintia quaeptatem eos re conet eum fugia eum sustiis aribus iunti quodis et laboribus, officienis min pellias pelliqui dolorem inctur res dolor sunt laborum si nus</w:delText>
        </w:r>
      </w:del>
      <w:ins w:id="139" w:author="BAH Adama Horoh" w:date="2025-06-24T14:56:00Z">
        <w:r w:rsidR="002572D8">
          <w:t xml:space="preserve">Présenter </w:t>
        </w:r>
      </w:ins>
      <w:ins w:id="140" w:author="BAH Adama Horoh" w:date="2025-06-24T15:16:00Z">
        <w:r w:rsidR="00273B43">
          <w:t xml:space="preserve">les partenaires terrain du projet et leur implication dans le projet. </w:t>
        </w:r>
      </w:ins>
    </w:p>
    <w:p w14:paraId="27759E61" w14:textId="2F7F16BA" w:rsidR="005B2C57" w:rsidRDefault="00C7609A" w:rsidP="005B2C57">
      <w:pPr>
        <w:pStyle w:val="Intertitre"/>
      </w:pPr>
      <w:r>
        <w:t xml:space="preserve">co-financeurs </w:t>
      </w:r>
      <w:ins w:id="141" w:author="BAH Adama Horoh" w:date="2025-06-24T14:35:00Z">
        <w:r w:rsidR="00C27C8B">
          <w:t>EN PLUS DE l’AFD</w:t>
        </w:r>
      </w:ins>
    </w:p>
    <w:p w14:paraId="59F8C05E" w14:textId="77777777" w:rsidR="00273B43" w:rsidRDefault="00273B43" w:rsidP="00E11646">
      <w:pPr>
        <w:pStyle w:val="Textecourant"/>
        <w:rPr>
          <w:ins w:id="142" w:author="BAH Adama Horoh" w:date="2025-06-24T15:16:00Z"/>
        </w:rPr>
      </w:pPr>
    </w:p>
    <w:p w14:paraId="12B39F7A" w14:textId="36F8C186" w:rsidR="00E11646" w:rsidRDefault="00E11646" w:rsidP="00E11646">
      <w:pPr>
        <w:pStyle w:val="Textecourant"/>
        <w:rPr>
          <w:ins w:id="143" w:author="BAH Adama Horoh" w:date="2025-06-24T15:16:00Z"/>
        </w:rPr>
      </w:pPr>
      <w:del w:id="144" w:author="BAH Adama Horoh" w:date="2025-06-24T15:16:00Z">
        <w:r w:rsidRPr="00E11646" w:rsidDel="00273B43">
          <w:delText>Icia consequi opta sus con corrovita comnihi lluptias maxim sendis dolorrovidus autem voluptur aut alit, ipicaer uptatibus exerum sinulparum verchic taecaborrum doluptam alicatur re provita tiosseq uiation con por rem quo ditae que solest aut quatur se nihiciet ullendi gnisquo veliquis dit ipsunt, tem.</w:delText>
        </w:r>
      </w:del>
      <w:ins w:id="145" w:author="BAH Adama Horoh" w:date="2025-06-24T15:16:00Z">
        <w:r w:rsidR="00273B43">
          <w:t xml:space="preserve">Lister les autres financeurs </w:t>
        </w:r>
      </w:ins>
      <w:r w:rsidRPr="00E11646">
        <w:t xml:space="preserve"> </w:t>
      </w:r>
    </w:p>
    <w:p w14:paraId="0024F053" w14:textId="57152C09" w:rsidR="00273B43" w:rsidRPr="00A83A99" w:rsidRDefault="00273B43" w:rsidP="00E11646">
      <w:pPr>
        <w:pStyle w:val="Textecourant"/>
      </w:pPr>
      <w:ins w:id="146" w:author="BAH Adama Horoh" w:date="2025-06-24T15:16:00Z">
        <w:r>
          <w:t>Indiquer le montant de co-financement de ceux-ci</w:t>
        </w:r>
      </w:ins>
      <w:ins w:id="147" w:author="BAH Adama Horoh" w:date="2025-06-24T15:17:00Z">
        <w:r>
          <w:t> </w:t>
        </w:r>
      </w:ins>
      <w:ins w:id="148" w:author="BAH Adama Horoh" w:date="2025-06-24T15:16:00Z">
        <w:r>
          <w:t>?</w:t>
        </w:r>
      </w:ins>
      <w:ins w:id="149" w:author="BAH Adama Horoh" w:date="2025-06-24T15:17:00Z">
        <w:r>
          <w:t xml:space="preserve"> A discuter.</w:t>
        </w:r>
      </w:ins>
    </w:p>
    <w:sectPr w:rsidR="00273B43" w:rsidRPr="00A83A99" w:rsidSect="004351C8">
      <w:headerReference w:type="default" r:id="rId56"/>
      <w:footerReference w:type="default" r:id="rId57"/>
      <w:headerReference w:type="first" r:id="rId58"/>
      <w:pgSz w:w="11906" w:h="16838"/>
      <w:pgMar w:top="1701" w:right="567" w:bottom="1134" w:left="567" w:header="510" w:footer="36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AH Adama Horoh" w:date="2025-06-24T14:19:00Z" w:initials="BAH">
    <w:p w14:paraId="0553549B" w14:textId="77777777" w:rsidR="00F94B81" w:rsidRDefault="00F94B81">
      <w:pPr>
        <w:pStyle w:val="Commentaire"/>
      </w:pPr>
      <w:r>
        <w:rPr>
          <w:rStyle w:val="Marquedecommentaire"/>
        </w:rPr>
        <w:annotationRef/>
      </w:r>
      <w:r>
        <w:t xml:space="preserve">Inverser la disposition : </w:t>
      </w:r>
    </w:p>
    <w:p w14:paraId="4B2D4180" w14:textId="77777777" w:rsidR="00F94B81" w:rsidRDefault="00F94B81" w:rsidP="00F94B81">
      <w:pPr>
        <w:pStyle w:val="Commentaire"/>
        <w:numPr>
          <w:ilvl w:val="0"/>
          <w:numId w:val="1"/>
        </w:numPr>
      </w:pPr>
      <w:r>
        <w:t xml:space="preserve">Nom du projet </w:t>
      </w:r>
    </w:p>
    <w:p w14:paraId="2907C625" w14:textId="77777777" w:rsidR="00F94B81" w:rsidRDefault="00F94B81" w:rsidP="00F94B81">
      <w:pPr>
        <w:pStyle w:val="Commentaire"/>
        <w:numPr>
          <w:ilvl w:val="0"/>
          <w:numId w:val="1"/>
        </w:numPr>
      </w:pPr>
      <w:r>
        <w:t>Nature du projet (CPP, MP, ECSI, etc.)</w:t>
      </w:r>
    </w:p>
    <w:p w14:paraId="00559759" w14:textId="6B3AB38F" w:rsidR="00F94B81" w:rsidRDefault="00F94B81" w:rsidP="00F94B81">
      <w:pPr>
        <w:pStyle w:val="Commentaire"/>
        <w:numPr>
          <w:ilvl w:val="0"/>
          <w:numId w:val="1"/>
        </w:numPr>
      </w:pPr>
      <w:r>
        <w:t xml:space="preserve">Nom pays </w:t>
      </w:r>
    </w:p>
  </w:comment>
  <w:comment w:id="25" w:author="BAH Adama Horoh" w:date="2025-06-24T14:25:00Z" w:initials="BAH">
    <w:p w14:paraId="5DF901CB" w14:textId="59D9F4A4" w:rsidR="000B4B16" w:rsidRDefault="000B4B16">
      <w:pPr>
        <w:pStyle w:val="Commentaire"/>
      </w:pPr>
      <w:r>
        <w:rPr>
          <w:rStyle w:val="Marquedecommentaire"/>
        </w:rPr>
        <w:annotationRef/>
      </w:r>
      <w:r>
        <w:t>Voir si le lien reste le même sur la nouvelle version du site</w:t>
      </w:r>
    </w:p>
  </w:comment>
  <w:comment w:id="26" w:author="BAH Adama Horoh" w:date="2025-06-24T15:24:00Z" w:initials="BAH">
    <w:p w14:paraId="657EF113" w14:textId="073FD3EB" w:rsidR="00BF1246" w:rsidRDefault="00BF1246">
      <w:pPr>
        <w:pStyle w:val="Commentaire"/>
      </w:pPr>
      <w:r>
        <w:rPr>
          <w:rStyle w:val="Marquedecommentaire"/>
        </w:rPr>
        <w:annotationRef/>
      </w:r>
      <w:r>
        <w:t xml:space="preserve">Terme à revoir ? Peut </w:t>
      </w:r>
      <w:proofErr w:type="spellStart"/>
      <w:r>
        <w:t>etre</w:t>
      </w:r>
      <w:proofErr w:type="spellEnd"/>
      <w:r>
        <w:t xml:space="preserve"> complexe pour le grand public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559759" w15:done="0"/>
  <w15:commentEx w15:paraId="5DF901CB" w15:done="0"/>
  <w15:commentEx w15:paraId="657EF11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2E88F" w14:textId="77777777" w:rsidR="00DC7CE6" w:rsidRDefault="00DC7CE6" w:rsidP="00892269">
      <w:r>
        <w:separator/>
      </w:r>
    </w:p>
  </w:endnote>
  <w:endnote w:type="continuationSeparator" w:id="0">
    <w:p w14:paraId="510390C7" w14:textId="77777777" w:rsidR="00DC7CE6" w:rsidRDefault="00DC7CE6" w:rsidP="0089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FD9AA" w14:textId="428CADCA" w:rsidR="005B2C57" w:rsidRPr="00B61E55" w:rsidRDefault="00CD0901" w:rsidP="005B2C57">
    <w:pPr>
      <w:pStyle w:val="Adresse1"/>
    </w:pPr>
    <w:r>
      <w:t>Division des Partenariats avec les Organisations de la Société Civile (DPA/OSC)</w:t>
    </w:r>
    <w:r w:rsidR="00CB6E28">
      <w:t xml:space="preserve"> de l’AFD</w:t>
    </w:r>
  </w:p>
  <w:p w14:paraId="2AC0EECF" w14:textId="747A435A" w:rsidR="00B062DB" w:rsidRPr="005B2C57" w:rsidRDefault="00CB6E28" w:rsidP="005B2C57">
    <w:pPr>
      <w:pStyle w:val="Adresse2"/>
      <w:rPr>
        <w:sz w:val="18"/>
        <w:szCs w:val="18"/>
      </w:rPr>
    </w:pPr>
    <w:r w:rsidRPr="00CB6E28">
      <w:t>5 rue Roland Barthes</w:t>
    </w:r>
    <w:r>
      <w:t xml:space="preserve"> - </w:t>
    </w:r>
    <w:r w:rsidRPr="00CB6E28">
      <w:t>75 598 PARIS CEDEX 12</w:t>
    </w:r>
    <w:r w:rsidR="00953769" w:rsidRPr="00B61E55">
      <w:t xml:space="preserve">| </w:t>
    </w:r>
    <w:r>
      <w:t xml:space="preserve">Tél : </w:t>
    </w:r>
    <w:r w:rsidRPr="00CB6E28">
      <w:t>+33 1 53 44 31 31 </w:t>
    </w:r>
    <w:r w:rsidR="005B2C57" w:rsidRPr="00B61E55">
      <w:t xml:space="preserve"> </w:t>
    </w:r>
    <w:r w:rsidR="005B2C57" w:rsidRPr="00CB6E28">
      <w:t>|</w:t>
    </w:r>
    <w:r w:rsidR="005B2C57" w:rsidRPr="00B61E55">
      <w:rPr>
        <w:sz w:val="18"/>
        <w:szCs w:val="18"/>
      </w:rPr>
      <w:t xml:space="preserve"> </w:t>
    </w:r>
    <w:r w:rsidR="00C7609A">
      <w:rPr>
        <w:sz w:val="18"/>
        <w:szCs w:val="18"/>
      </w:rPr>
      <w:t xml:space="preserve"> </w:t>
    </w:r>
    <w:r w:rsidR="00B062DB" w:rsidRPr="00B61E55">
      <w:rPr>
        <w:noProof/>
        <w:lang w:eastAsia="fr-FR"/>
      </w:rPr>
      <mc:AlternateContent>
        <mc:Choice Requires="wps">
          <w:drawing>
            <wp:anchor distT="0" distB="0" distL="114300" distR="114300" simplePos="0" relativeHeight="251660288" behindDoc="1" locked="0" layoutInCell="1" allowOverlap="1" wp14:anchorId="08F1B673" wp14:editId="59D86B03">
              <wp:simplePos x="390939" y="10065026"/>
              <wp:positionH relativeFrom="page">
                <wp:align>left</wp:align>
              </wp:positionH>
              <wp:positionV relativeFrom="page">
                <wp:align>bottom</wp:align>
              </wp:positionV>
              <wp:extent cx="7560000" cy="720000"/>
              <wp:effectExtent l="0" t="0" r="3175" b="4445"/>
              <wp:wrapNone/>
              <wp:docPr id="4" name="Rectangle 4"/>
              <wp:cNvGraphicFramePr/>
              <a:graphic xmlns:a="http://schemas.openxmlformats.org/drawingml/2006/main">
                <a:graphicData uri="http://schemas.microsoft.com/office/word/2010/wordprocessingShape">
                  <wps:wsp>
                    <wps:cNvSpPr/>
                    <wps:spPr>
                      <a:xfrm>
                        <a:off x="0" y="0"/>
                        <a:ext cx="7560000" cy="720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289ECC4" id="Rectangle 4" o:spid="_x0000_s1026" style="position:absolute;margin-left:0;margin-top:0;width:595.3pt;height:56.7pt;z-index:-25165619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" fillcolor="#000091 [3215]"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16BB3" w14:textId="77777777" w:rsidR="00DC7CE6" w:rsidRDefault="00DC7CE6" w:rsidP="00892269"/>
  </w:footnote>
  <w:footnote w:type="continuationSeparator" w:id="0">
    <w:p w14:paraId="2422944A" w14:textId="77777777" w:rsidR="00DC7CE6" w:rsidRDefault="00DC7CE6" w:rsidP="00892269">
      <w:r>
        <w:continuationSeparator/>
      </w:r>
    </w:p>
  </w:footnote>
  <w:footnote w:id="1">
    <w:p w14:paraId="537D556F" w14:textId="77777777" w:rsidR="005B2C57" w:rsidRDefault="005B2C57" w:rsidP="005B2C5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AE51C" w14:textId="77777777" w:rsidR="00D16486" w:rsidRPr="0041707E" w:rsidRDefault="00E665B6" w:rsidP="00D16486">
    <w:sdt>
      <w:sdtPr>
        <w:alias w:val="Logo partenaire 1"/>
        <w:tag w:val="Logo partenaire 1"/>
        <w:id w:val="-1946070351"/>
        <w:showingPlcHdr/>
        <w:picture/>
      </w:sdtPr>
      <w:sdtEndPr/>
      <w:sdtContent>
        <w:r w:rsidR="00D16486">
          <w:rPr>
            <w:noProof/>
            <w:lang w:eastAsia="fr-FR"/>
          </w:rPr>
          <w:drawing>
            <wp:anchor distT="0" distB="0" distL="114300" distR="114300" simplePos="0" relativeHeight="251662336" behindDoc="0" locked="0" layoutInCell="1" allowOverlap="1" wp14:anchorId="41443359" wp14:editId="7072A9E8">
              <wp:simplePos x="0" y="0"/>
              <wp:positionH relativeFrom="page">
                <wp:posOffset>360045</wp:posOffset>
              </wp:positionH>
              <wp:positionV relativeFrom="page">
                <wp:posOffset>252095</wp:posOffset>
              </wp:positionV>
              <wp:extent cx="1296000" cy="576000"/>
              <wp:effectExtent l="0" t="0" r="0" b="0"/>
              <wp:wrapNone/>
              <wp:docPr id="11"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sdt>
      <w:sdtPr>
        <w:alias w:val="Logo partenaire 2"/>
        <w:tag w:val="Logo partenaire 2"/>
        <w:id w:val="-1706940201"/>
        <w:showingPlcHdr/>
        <w:picture/>
      </w:sdtPr>
      <w:sdtEndPr/>
      <w:sdtContent>
        <w:r w:rsidR="00D16486">
          <w:rPr>
            <w:noProof/>
            <w:lang w:eastAsia="fr-FR"/>
          </w:rPr>
          <w:drawing>
            <wp:anchor distT="0" distB="0" distL="114300" distR="114300" simplePos="0" relativeHeight="251663360" behindDoc="0" locked="0" layoutInCell="1" allowOverlap="1" wp14:anchorId="79ED1B8B" wp14:editId="1846A3DA">
              <wp:simplePos x="0" y="0"/>
              <wp:positionH relativeFrom="column">
                <wp:posOffset>1800225</wp:posOffset>
              </wp:positionH>
              <wp:positionV relativeFrom="page">
                <wp:posOffset>252095</wp:posOffset>
              </wp:positionV>
              <wp:extent cx="1296000" cy="576000"/>
              <wp:effectExtent l="0" t="0" r="0" b="0"/>
              <wp:wrapNone/>
              <wp:docPr id="1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sdt>
      <w:sdtPr>
        <w:alias w:val="Logo partenaire 3"/>
        <w:tag w:val="Logo partenaire 3"/>
        <w:id w:val="284557555"/>
        <w:showingPlcHdr/>
        <w:picture/>
      </w:sdtPr>
      <w:sdtEndPr/>
      <w:sdtContent>
        <w:r w:rsidR="00D16486">
          <w:rPr>
            <w:noProof/>
            <w:lang w:eastAsia="fr-FR"/>
          </w:rPr>
          <w:drawing>
            <wp:anchor distT="0" distB="0" distL="114300" distR="114300" simplePos="0" relativeHeight="251664384" behindDoc="0" locked="0" layoutInCell="1" allowOverlap="1" wp14:anchorId="69089B83" wp14:editId="0A42EF13">
              <wp:simplePos x="0" y="0"/>
              <wp:positionH relativeFrom="column">
                <wp:posOffset>3600450</wp:posOffset>
              </wp:positionH>
              <wp:positionV relativeFrom="page">
                <wp:posOffset>252095</wp:posOffset>
              </wp:positionV>
              <wp:extent cx="1296000" cy="576000"/>
              <wp:effectExtent l="0" t="0" r="0" b="0"/>
              <wp:wrapNone/>
              <wp:docPr id="1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1CEB2E5B" w14:textId="139202CF" w:rsidR="00B062DB" w:rsidRPr="00DB17F4" w:rsidRDefault="00B062DB" w:rsidP="00DB17F4">
    <w:pPr>
      <w:pStyle w:val="En-tte"/>
    </w:pPr>
    <w:r>
      <w:rPr>
        <w:noProof/>
        <w:lang w:eastAsia="fr-FR"/>
      </w:rPr>
      <w:drawing>
        <wp:anchor distT="0" distB="0" distL="114300" distR="114300" simplePos="0" relativeHeight="251659264" behindDoc="1" locked="1" layoutInCell="1" allowOverlap="1" wp14:anchorId="4A3AE4BD" wp14:editId="638276B8">
          <wp:simplePos x="0" y="0"/>
          <wp:positionH relativeFrom="page">
            <wp:align>right</wp:align>
          </wp:positionH>
          <wp:positionV relativeFrom="page">
            <wp:align>top</wp:align>
          </wp:positionV>
          <wp:extent cx="1861200" cy="108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a:extLst>
                      <a:ext uri="{28A0092B-C50C-407E-A947-70E740481C1C}">
                        <a14:useLocalDpi xmlns:a14="http://schemas.microsoft.com/office/drawing/2010/main" val="0"/>
                      </a:ext>
                    </a:extLst>
                  </a:blip>
                  <a:stretch>
                    <a:fillRect/>
                  </a:stretch>
                </pic:blipFill>
                <pic:spPr>
                  <a:xfrm>
                    <a:off x="0" y="0"/>
                    <a:ext cx="18612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E37E2" w14:textId="7D614D64" w:rsidR="00B062DB" w:rsidRDefault="00B062DB">
    <w:pPr>
      <w:pStyle w:val="En-tte"/>
    </w:pPr>
    <w:r>
      <w:rPr>
        <w:noProof/>
        <w:lang w:eastAsia="fr-FR"/>
      </w:rPr>
      <w:drawing>
        <wp:anchor distT="0" distB="0" distL="114300" distR="114300" simplePos="0" relativeHeight="251657216" behindDoc="1" locked="1" layoutInCell="1" allowOverlap="1" wp14:anchorId="30BA5C71" wp14:editId="18E3038B">
          <wp:simplePos x="0" y="0"/>
          <wp:positionH relativeFrom="page">
            <wp:align>right</wp:align>
          </wp:positionH>
          <wp:positionV relativeFrom="page">
            <wp:align>top</wp:align>
          </wp:positionV>
          <wp:extent cx="1861200" cy="1080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8612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75655"/>
    <w:multiLevelType w:val="hybridMultilevel"/>
    <w:tmpl w:val="7CA41F3E"/>
    <w:lvl w:ilvl="0" w:tplc="CD7A41E0">
      <w:start w:val="1000"/>
      <w:numFmt w:val="decimal"/>
      <w:lvlText w:val="%1"/>
      <w:lvlJc w:val="left"/>
      <w:pPr>
        <w:ind w:left="800" w:hanging="440"/>
      </w:pPr>
      <w:rPr>
        <w:rFonts w:hint="default"/>
        <w:color w:val="000091" w:themeColor="text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D7858AF"/>
    <w:multiLevelType w:val="hybridMultilevel"/>
    <w:tmpl w:val="8E18C08A"/>
    <w:lvl w:ilvl="0" w:tplc="FAC64B4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8B2192F"/>
    <w:multiLevelType w:val="hybridMultilevel"/>
    <w:tmpl w:val="86D2C7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H Adama Horoh">
    <w15:presenceInfo w15:providerId="AD" w15:userId="S-1-5-21-3803155387-4143733754-3887331536-4636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B3A"/>
    <w:rsid w:val="0002237E"/>
    <w:rsid w:val="000255AB"/>
    <w:rsid w:val="00047278"/>
    <w:rsid w:val="000B2B13"/>
    <w:rsid w:val="000B4B16"/>
    <w:rsid w:val="000D7D43"/>
    <w:rsid w:val="00111D9C"/>
    <w:rsid w:val="0013302B"/>
    <w:rsid w:val="0013378D"/>
    <w:rsid w:val="001973DE"/>
    <w:rsid w:val="001B571A"/>
    <w:rsid w:val="001E16E4"/>
    <w:rsid w:val="00224DE2"/>
    <w:rsid w:val="00241C0F"/>
    <w:rsid w:val="0025078E"/>
    <w:rsid w:val="002572D8"/>
    <w:rsid w:val="002707D9"/>
    <w:rsid w:val="00273B43"/>
    <w:rsid w:val="00284C9E"/>
    <w:rsid w:val="002A3885"/>
    <w:rsid w:val="002B0ECE"/>
    <w:rsid w:val="00341CAE"/>
    <w:rsid w:val="00347906"/>
    <w:rsid w:val="00382D1B"/>
    <w:rsid w:val="003A5B55"/>
    <w:rsid w:val="003B34E5"/>
    <w:rsid w:val="003F24E4"/>
    <w:rsid w:val="003F5999"/>
    <w:rsid w:val="00405B60"/>
    <w:rsid w:val="004074B0"/>
    <w:rsid w:val="0041707E"/>
    <w:rsid w:val="00420984"/>
    <w:rsid w:val="004351C8"/>
    <w:rsid w:val="00441F82"/>
    <w:rsid w:val="00470A8F"/>
    <w:rsid w:val="00491570"/>
    <w:rsid w:val="004E44A4"/>
    <w:rsid w:val="004F0939"/>
    <w:rsid w:val="00517583"/>
    <w:rsid w:val="00571401"/>
    <w:rsid w:val="005B2C57"/>
    <w:rsid w:val="005E6DB1"/>
    <w:rsid w:val="00616131"/>
    <w:rsid w:val="00625CCC"/>
    <w:rsid w:val="00664F0E"/>
    <w:rsid w:val="006702A9"/>
    <w:rsid w:val="006801E1"/>
    <w:rsid w:val="006819F4"/>
    <w:rsid w:val="006D795D"/>
    <w:rsid w:val="006D7D43"/>
    <w:rsid w:val="006E6159"/>
    <w:rsid w:val="00703F36"/>
    <w:rsid w:val="00724063"/>
    <w:rsid w:val="0074521B"/>
    <w:rsid w:val="0074607B"/>
    <w:rsid w:val="00750B22"/>
    <w:rsid w:val="007770B0"/>
    <w:rsid w:val="007E04AB"/>
    <w:rsid w:val="00824488"/>
    <w:rsid w:val="00892269"/>
    <w:rsid w:val="008B374D"/>
    <w:rsid w:val="008D040B"/>
    <w:rsid w:val="008D1B3A"/>
    <w:rsid w:val="008F29AF"/>
    <w:rsid w:val="00911777"/>
    <w:rsid w:val="00923A69"/>
    <w:rsid w:val="00925DAC"/>
    <w:rsid w:val="00953769"/>
    <w:rsid w:val="00961BCF"/>
    <w:rsid w:val="00970203"/>
    <w:rsid w:val="00980F5A"/>
    <w:rsid w:val="00990DF3"/>
    <w:rsid w:val="009B50A5"/>
    <w:rsid w:val="009C036F"/>
    <w:rsid w:val="009C7898"/>
    <w:rsid w:val="009D400B"/>
    <w:rsid w:val="009E24BB"/>
    <w:rsid w:val="00A034A8"/>
    <w:rsid w:val="00A03FD7"/>
    <w:rsid w:val="00A06F17"/>
    <w:rsid w:val="00A21794"/>
    <w:rsid w:val="00A73B17"/>
    <w:rsid w:val="00A83A99"/>
    <w:rsid w:val="00A96E2B"/>
    <w:rsid w:val="00AA0F7E"/>
    <w:rsid w:val="00AA282B"/>
    <w:rsid w:val="00AC2498"/>
    <w:rsid w:val="00AF2D69"/>
    <w:rsid w:val="00B01CEA"/>
    <w:rsid w:val="00B062DB"/>
    <w:rsid w:val="00B067EF"/>
    <w:rsid w:val="00B359BC"/>
    <w:rsid w:val="00B61E55"/>
    <w:rsid w:val="00B75D27"/>
    <w:rsid w:val="00B8341A"/>
    <w:rsid w:val="00BB5606"/>
    <w:rsid w:val="00BE00D3"/>
    <w:rsid w:val="00BF1101"/>
    <w:rsid w:val="00BF1246"/>
    <w:rsid w:val="00BF3307"/>
    <w:rsid w:val="00C16D90"/>
    <w:rsid w:val="00C2247A"/>
    <w:rsid w:val="00C27C8B"/>
    <w:rsid w:val="00C62F98"/>
    <w:rsid w:val="00C7609A"/>
    <w:rsid w:val="00CA1E1C"/>
    <w:rsid w:val="00CB6E28"/>
    <w:rsid w:val="00CD0901"/>
    <w:rsid w:val="00CD7E46"/>
    <w:rsid w:val="00D16486"/>
    <w:rsid w:val="00D30DEA"/>
    <w:rsid w:val="00D53907"/>
    <w:rsid w:val="00D55553"/>
    <w:rsid w:val="00D85D98"/>
    <w:rsid w:val="00D91E11"/>
    <w:rsid w:val="00DB17F4"/>
    <w:rsid w:val="00DC32DF"/>
    <w:rsid w:val="00DC7CE6"/>
    <w:rsid w:val="00E1110E"/>
    <w:rsid w:val="00E11646"/>
    <w:rsid w:val="00E26325"/>
    <w:rsid w:val="00E623CF"/>
    <w:rsid w:val="00E665B6"/>
    <w:rsid w:val="00ED0CED"/>
    <w:rsid w:val="00ED2E04"/>
    <w:rsid w:val="00EE5D12"/>
    <w:rsid w:val="00F01BB7"/>
    <w:rsid w:val="00F157F3"/>
    <w:rsid w:val="00F22A21"/>
    <w:rsid w:val="00F248C0"/>
    <w:rsid w:val="00F256D6"/>
    <w:rsid w:val="00F2706D"/>
    <w:rsid w:val="00F51FFD"/>
    <w:rsid w:val="00F566DF"/>
    <w:rsid w:val="00F92763"/>
    <w:rsid w:val="00F94B81"/>
    <w:rsid w:val="00FB60F3"/>
    <w:rsid w:val="00FC572D"/>
    <w:rsid w:val="00FF3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CD99EC"/>
  <w15:chartTrackingRefBased/>
  <w15:docId w15:val="{3857B638-40A2-48FE-8452-BD69C26F2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91E11"/>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pays">
    <w:name w:val="_Titre pays"/>
    <w:basedOn w:val="Normal"/>
    <w:qFormat/>
    <w:rsid w:val="001B571A"/>
    <w:pPr>
      <w:suppressAutoHyphens/>
    </w:pPr>
    <w:rPr>
      <w:b/>
      <w:caps/>
      <w:color w:val="FFFFFF" w:themeColor="background1"/>
      <w:sz w:val="36"/>
      <w:szCs w:val="46"/>
    </w:rPr>
  </w:style>
  <w:style w:type="paragraph" w:customStyle="1" w:styleId="Titreduprojet">
    <w:name w:val="_Titre du projet"/>
    <w:basedOn w:val="Normal"/>
    <w:uiPriority w:val="1"/>
    <w:qFormat/>
    <w:rsid w:val="001B571A"/>
    <w:pPr>
      <w:suppressAutoHyphens/>
      <w:spacing w:line="192" w:lineRule="auto"/>
    </w:pPr>
    <w:rPr>
      <w:color w:val="FFFFFF" w:themeColor="background1"/>
      <w:sz w:val="33"/>
      <w:szCs w:val="44"/>
    </w:rPr>
  </w:style>
  <w:style w:type="paragraph" w:customStyle="1" w:styleId="Chap">
    <w:name w:val="_Chapô"/>
    <w:basedOn w:val="Normal"/>
    <w:uiPriority w:val="2"/>
    <w:qFormat/>
    <w:rsid w:val="004351C8"/>
    <w:pPr>
      <w:spacing w:before="120"/>
      <w:jc w:val="both"/>
    </w:pPr>
    <w:rPr>
      <w:b/>
      <w:color w:val="000091" w:themeColor="text2"/>
      <w:sz w:val="24"/>
    </w:rPr>
  </w:style>
  <w:style w:type="paragraph" w:customStyle="1" w:styleId="Intertitre">
    <w:name w:val="_Intertitre"/>
    <w:basedOn w:val="Normal"/>
    <w:uiPriority w:val="3"/>
    <w:qFormat/>
    <w:rsid w:val="006E6159"/>
    <w:pPr>
      <w:keepNext/>
      <w:suppressAutoHyphens/>
      <w:spacing w:before="240"/>
    </w:pPr>
    <w:rPr>
      <w:b/>
      <w:caps/>
      <w:color w:val="000091" w:themeColor="text2"/>
      <w:sz w:val="24"/>
    </w:rPr>
  </w:style>
  <w:style w:type="paragraph" w:customStyle="1" w:styleId="Textecourant">
    <w:name w:val="_Texte courant"/>
    <w:basedOn w:val="Normal"/>
    <w:uiPriority w:val="3"/>
    <w:qFormat/>
    <w:rsid w:val="006E6159"/>
    <w:pPr>
      <w:keepLines/>
      <w:jc w:val="both"/>
    </w:pPr>
    <w:rPr>
      <w:sz w:val="19"/>
      <w:szCs w:val="19"/>
    </w:rPr>
  </w:style>
  <w:style w:type="paragraph" w:customStyle="1" w:styleId="Titreencadr">
    <w:name w:val="_Titre encadré"/>
    <w:basedOn w:val="Normal"/>
    <w:uiPriority w:val="3"/>
    <w:qFormat/>
    <w:rsid w:val="00911777"/>
    <w:pPr>
      <w:suppressAutoHyphens/>
    </w:pPr>
    <w:rPr>
      <w:b/>
      <w:color w:val="000091" w:themeColor="text2"/>
      <w:sz w:val="18"/>
      <w:szCs w:val="18"/>
    </w:rPr>
  </w:style>
  <w:style w:type="paragraph" w:customStyle="1" w:styleId="Texteencadr">
    <w:name w:val="_Texte encadré"/>
    <w:basedOn w:val="Normal"/>
    <w:uiPriority w:val="4"/>
    <w:qFormat/>
    <w:rsid w:val="00911777"/>
    <w:pPr>
      <w:suppressAutoHyphens/>
    </w:pPr>
    <w:rPr>
      <w:sz w:val="18"/>
      <w:szCs w:val="18"/>
    </w:rPr>
  </w:style>
  <w:style w:type="paragraph" w:customStyle="1" w:styleId="Adresse1">
    <w:name w:val="_Adresse 1"/>
    <w:basedOn w:val="Normal"/>
    <w:uiPriority w:val="5"/>
    <w:qFormat/>
    <w:rsid w:val="0041707E"/>
    <w:pPr>
      <w:suppressAutoHyphens/>
      <w:jc w:val="center"/>
    </w:pPr>
    <w:rPr>
      <w:color w:val="FFFFFF" w:themeColor="background1"/>
      <w:sz w:val="18"/>
      <w:szCs w:val="18"/>
    </w:rPr>
  </w:style>
  <w:style w:type="paragraph" w:customStyle="1" w:styleId="Adresse2">
    <w:name w:val="_Adresse 2"/>
    <w:basedOn w:val="Normal"/>
    <w:uiPriority w:val="5"/>
    <w:qFormat/>
    <w:rsid w:val="0041707E"/>
    <w:pPr>
      <w:suppressAutoHyphens/>
      <w:jc w:val="center"/>
    </w:pPr>
    <w:rPr>
      <w:color w:val="FFFFFF" w:themeColor="background1"/>
      <w:sz w:val="16"/>
      <w:szCs w:val="16"/>
    </w:rPr>
  </w:style>
  <w:style w:type="paragraph" w:customStyle="1" w:styleId="copyright">
    <w:name w:val="_copyright"/>
    <w:basedOn w:val="Adresse2"/>
    <w:uiPriority w:val="5"/>
    <w:qFormat/>
    <w:rsid w:val="008B374D"/>
    <w:pPr>
      <w:jc w:val="left"/>
    </w:pPr>
    <w:rPr>
      <w:color w:val="auto"/>
      <w:sz w:val="15"/>
      <w:szCs w:val="15"/>
    </w:rPr>
  </w:style>
  <w:style w:type="table" w:styleId="Grilledutableau">
    <w:name w:val="Table Grid"/>
    <w:basedOn w:val="TableauNormal"/>
    <w:uiPriority w:val="59"/>
    <w:rsid w:val="00892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rsid w:val="00892269"/>
    <w:pPr>
      <w:tabs>
        <w:tab w:val="center" w:pos="4536"/>
        <w:tab w:val="right" w:pos="9072"/>
      </w:tabs>
    </w:pPr>
  </w:style>
  <w:style w:type="character" w:customStyle="1" w:styleId="En-tteCar">
    <w:name w:val="En-tête Car"/>
    <w:basedOn w:val="Policepardfaut"/>
    <w:link w:val="En-tte"/>
    <w:uiPriority w:val="99"/>
    <w:semiHidden/>
    <w:rsid w:val="00892269"/>
  </w:style>
  <w:style w:type="paragraph" w:styleId="Pieddepage">
    <w:name w:val="footer"/>
    <w:basedOn w:val="Normal"/>
    <w:link w:val="PieddepageCar"/>
    <w:uiPriority w:val="99"/>
    <w:semiHidden/>
    <w:rsid w:val="00892269"/>
    <w:pPr>
      <w:tabs>
        <w:tab w:val="center" w:pos="4536"/>
        <w:tab w:val="right" w:pos="9072"/>
      </w:tabs>
    </w:pPr>
  </w:style>
  <w:style w:type="character" w:customStyle="1" w:styleId="PieddepageCar">
    <w:name w:val="Pied de page Car"/>
    <w:basedOn w:val="Policepardfaut"/>
    <w:link w:val="Pieddepage"/>
    <w:uiPriority w:val="99"/>
    <w:semiHidden/>
    <w:rsid w:val="00892269"/>
  </w:style>
  <w:style w:type="paragraph" w:styleId="Notedebasdepage">
    <w:name w:val="footnote text"/>
    <w:basedOn w:val="Normal"/>
    <w:link w:val="NotedebasdepageCar"/>
    <w:uiPriority w:val="99"/>
    <w:rsid w:val="0002237E"/>
    <w:pPr>
      <w:suppressAutoHyphens/>
    </w:pPr>
    <w:rPr>
      <w:i/>
      <w:sz w:val="16"/>
      <w:szCs w:val="20"/>
    </w:rPr>
  </w:style>
  <w:style w:type="character" w:customStyle="1" w:styleId="NotedebasdepageCar">
    <w:name w:val="Note de bas de page Car"/>
    <w:basedOn w:val="Policepardfaut"/>
    <w:link w:val="Notedebasdepage"/>
    <w:uiPriority w:val="99"/>
    <w:rsid w:val="0002237E"/>
    <w:rPr>
      <w:i/>
      <w:sz w:val="16"/>
      <w:szCs w:val="20"/>
    </w:rPr>
  </w:style>
  <w:style w:type="character" w:styleId="Appelnotedebasdep">
    <w:name w:val="footnote reference"/>
    <w:basedOn w:val="Policepardfaut"/>
    <w:uiPriority w:val="99"/>
    <w:semiHidden/>
    <w:rsid w:val="0002237E"/>
    <w:rPr>
      <w:vertAlign w:val="superscript"/>
    </w:rPr>
  </w:style>
  <w:style w:type="character" w:styleId="Textedelespacerserv">
    <w:name w:val="Placeholder Text"/>
    <w:basedOn w:val="Policepardfaut"/>
    <w:uiPriority w:val="99"/>
    <w:semiHidden/>
    <w:rsid w:val="00B062DB"/>
    <w:rPr>
      <w:color w:val="808080"/>
    </w:rPr>
  </w:style>
  <w:style w:type="character" w:styleId="Marquedecommentaire">
    <w:name w:val="annotation reference"/>
    <w:basedOn w:val="Policepardfaut"/>
    <w:uiPriority w:val="99"/>
    <w:semiHidden/>
    <w:rsid w:val="00AA0F7E"/>
    <w:rPr>
      <w:sz w:val="16"/>
      <w:szCs w:val="16"/>
    </w:rPr>
  </w:style>
  <w:style w:type="paragraph" w:styleId="Commentaire">
    <w:name w:val="annotation text"/>
    <w:basedOn w:val="Normal"/>
    <w:link w:val="CommentaireCar"/>
    <w:uiPriority w:val="99"/>
    <w:semiHidden/>
    <w:rsid w:val="00AA0F7E"/>
    <w:rPr>
      <w:sz w:val="20"/>
      <w:szCs w:val="20"/>
    </w:rPr>
  </w:style>
  <w:style w:type="character" w:customStyle="1" w:styleId="CommentaireCar">
    <w:name w:val="Commentaire Car"/>
    <w:basedOn w:val="Policepardfaut"/>
    <w:link w:val="Commentaire"/>
    <w:uiPriority w:val="99"/>
    <w:semiHidden/>
    <w:rsid w:val="00AA0F7E"/>
    <w:rPr>
      <w:sz w:val="20"/>
      <w:szCs w:val="20"/>
    </w:rPr>
  </w:style>
  <w:style w:type="paragraph" w:styleId="Objetducommentaire">
    <w:name w:val="annotation subject"/>
    <w:basedOn w:val="Commentaire"/>
    <w:next w:val="Commentaire"/>
    <w:link w:val="ObjetducommentaireCar"/>
    <w:uiPriority w:val="99"/>
    <w:semiHidden/>
    <w:unhideWhenUsed/>
    <w:rsid w:val="00AA0F7E"/>
    <w:rPr>
      <w:b/>
      <w:bCs/>
    </w:rPr>
  </w:style>
  <w:style w:type="character" w:customStyle="1" w:styleId="ObjetducommentaireCar">
    <w:name w:val="Objet du commentaire Car"/>
    <w:basedOn w:val="CommentaireCar"/>
    <w:link w:val="Objetducommentaire"/>
    <w:uiPriority w:val="99"/>
    <w:semiHidden/>
    <w:rsid w:val="00AA0F7E"/>
    <w:rPr>
      <w:b/>
      <w:bCs/>
      <w:sz w:val="20"/>
      <w:szCs w:val="20"/>
    </w:rPr>
  </w:style>
  <w:style w:type="paragraph" w:styleId="Textedebulles">
    <w:name w:val="Balloon Text"/>
    <w:basedOn w:val="Normal"/>
    <w:link w:val="TextedebullesCar"/>
    <w:uiPriority w:val="99"/>
    <w:semiHidden/>
    <w:unhideWhenUsed/>
    <w:rsid w:val="00AA0F7E"/>
    <w:rPr>
      <w:rFonts w:ascii="Segoe UI" w:hAnsi="Segoe UI" w:cs="Segoe UI"/>
      <w:sz w:val="18"/>
      <w:szCs w:val="18"/>
    </w:rPr>
  </w:style>
  <w:style w:type="character" w:customStyle="1" w:styleId="TextedebullesCar">
    <w:name w:val="Texte de bulles Car"/>
    <w:basedOn w:val="Policepardfaut"/>
    <w:link w:val="Textedebulles"/>
    <w:uiPriority w:val="99"/>
    <w:semiHidden/>
    <w:rsid w:val="00AA0F7E"/>
    <w:rPr>
      <w:rFonts w:ascii="Segoe UI" w:hAnsi="Segoe UI" w:cs="Segoe UI"/>
      <w:sz w:val="18"/>
      <w:szCs w:val="18"/>
    </w:rPr>
  </w:style>
  <w:style w:type="character" w:styleId="Lienhypertexte">
    <w:name w:val="Hyperlink"/>
    <w:basedOn w:val="Policepardfaut"/>
    <w:uiPriority w:val="99"/>
    <w:semiHidden/>
    <w:rsid w:val="00625CCC"/>
    <w:rPr>
      <w:color w:val="2F4678" w:themeColor="hyperlink"/>
      <w:u w:val="single"/>
    </w:rPr>
  </w:style>
  <w:style w:type="character" w:styleId="Lienhypertextesuivivisit">
    <w:name w:val="FollowedHyperlink"/>
    <w:basedOn w:val="Policepardfaut"/>
    <w:uiPriority w:val="99"/>
    <w:semiHidden/>
    <w:rsid w:val="00284C9E"/>
    <w:rPr>
      <w:color w:val="EBE6E6" w:themeColor="followedHyperlink"/>
      <w:u w:val="single"/>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255AB"/>
    <w:rPr>
      <w:rFonts w:ascii="Century Gothic" w:hAnsi="Century Gothic"/>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0255AB"/>
    <w:pPr>
      <w:spacing w:line="252" w:lineRule="auto"/>
      <w:ind w:left="720"/>
      <w:contextualSpacing/>
      <w:jc w:val="both"/>
    </w:pPr>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9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media/image9.png"/><Relationship Id="rId39" Type="http://schemas.openxmlformats.org/officeDocument/2006/relationships/image" Target="media/image29.svg"/><Relationship Id="rId21" Type="http://schemas.openxmlformats.org/officeDocument/2006/relationships/image" Target="media/image11.svg"/><Relationship Id="rId34" Type="http://schemas.openxmlformats.org/officeDocument/2006/relationships/image" Target="media/image13.png"/><Relationship Id="rId42" Type="http://schemas.openxmlformats.org/officeDocument/2006/relationships/image" Target="media/image17.png"/><Relationship Id="rId47" Type="http://schemas.openxmlformats.org/officeDocument/2006/relationships/image" Target="media/image37.svg"/><Relationship Id="rId50" Type="http://schemas.openxmlformats.org/officeDocument/2006/relationships/image" Target="media/image21.png"/><Relationship Id="rId55" Type="http://schemas.openxmlformats.org/officeDocument/2006/relationships/image" Target="media/image45.sv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image" Target="media/image19.svg"/><Relationship Id="rId41" Type="http://schemas.openxmlformats.org/officeDocument/2006/relationships/image" Target="media/image31.svg"/><Relationship Id="rId54"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8.png"/><Relationship Id="rId32" Type="http://schemas.openxmlformats.org/officeDocument/2006/relationships/image" Target="media/image12.png"/><Relationship Id="rId37" Type="http://schemas.openxmlformats.org/officeDocument/2006/relationships/image" Target="media/image27.svg"/><Relationship Id="rId40" Type="http://schemas.openxmlformats.org/officeDocument/2006/relationships/image" Target="media/image16.png"/><Relationship Id="rId45" Type="http://schemas.openxmlformats.org/officeDocument/2006/relationships/image" Target="media/image35.svg"/><Relationship Id="rId53" Type="http://schemas.openxmlformats.org/officeDocument/2006/relationships/image" Target="media/image43.svg"/><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afd.fr/fr/nos-domaines-action" TargetMode="External"/><Relationship Id="rId23" Type="http://schemas.openxmlformats.org/officeDocument/2006/relationships/image" Target="media/image13.svg"/><Relationship Id="rId28" Type="http://schemas.openxmlformats.org/officeDocument/2006/relationships/image" Target="media/image10.png"/><Relationship Id="rId36" Type="http://schemas.openxmlformats.org/officeDocument/2006/relationships/image" Target="media/image14.png"/><Relationship Id="rId49" Type="http://schemas.openxmlformats.org/officeDocument/2006/relationships/image" Target="media/image39.svg"/><Relationship Id="rId57" Type="http://schemas.openxmlformats.org/officeDocument/2006/relationships/footer" Target="footer1.xml"/><Relationship Id="rId61"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image" Target="media/image9.svg"/><Relationship Id="rId31" Type="http://schemas.openxmlformats.org/officeDocument/2006/relationships/image" Target="media/image21.svg"/><Relationship Id="rId44" Type="http://schemas.openxmlformats.org/officeDocument/2006/relationships/image" Target="media/image18.png"/><Relationship Id="rId52" Type="http://schemas.openxmlformats.org/officeDocument/2006/relationships/image" Target="media/image22.png"/><Relationship Id="rId60"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5.svg"/><Relationship Id="rId22" Type="http://schemas.openxmlformats.org/officeDocument/2006/relationships/image" Target="media/image7.png"/><Relationship Id="rId27" Type="http://schemas.openxmlformats.org/officeDocument/2006/relationships/image" Target="media/image17.svg"/><Relationship Id="rId30" Type="http://schemas.openxmlformats.org/officeDocument/2006/relationships/image" Target="media/image11.png"/><Relationship Id="rId35" Type="http://schemas.openxmlformats.org/officeDocument/2006/relationships/image" Target="media/image25.svg"/><Relationship Id="rId43" Type="http://schemas.openxmlformats.org/officeDocument/2006/relationships/image" Target="media/image33.svg"/><Relationship Id="rId48" Type="http://schemas.openxmlformats.org/officeDocument/2006/relationships/image" Target="media/image20.png"/><Relationship Id="rId56"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image" Target="media/image41.svg"/><Relationship Id="rId3" Type="http://schemas.openxmlformats.org/officeDocument/2006/relationships/styles" Target="styles.xml"/><Relationship Id="rId12" Type="http://schemas.openxmlformats.org/officeDocument/2006/relationships/image" Target="media/image3.svg"/><Relationship Id="rId17" Type="http://schemas.openxmlformats.org/officeDocument/2006/relationships/image" Target="media/image7.svg"/><Relationship Id="rId25" Type="http://schemas.openxmlformats.org/officeDocument/2006/relationships/image" Target="media/image15.svg"/><Relationship Id="rId33" Type="http://schemas.openxmlformats.org/officeDocument/2006/relationships/image" Target="media/image23.svg"/><Relationship Id="rId38" Type="http://schemas.openxmlformats.org/officeDocument/2006/relationships/image" Target="media/image15.png"/><Relationship Id="rId46" Type="http://schemas.openxmlformats.org/officeDocument/2006/relationships/image" Target="media/image19.png"/><Relationship Id="rId5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4.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4.png"/></Relationships>
</file>

<file path=word/theme/theme1.xml><?xml version="1.0" encoding="utf-8"?>
<a:theme xmlns:a="http://schemas.openxmlformats.org/drawingml/2006/main" name="Thème Office">
  <a:themeElements>
    <a:clrScheme name="AFD">
      <a:dk1>
        <a:sysClr val="windowText" lastClr="000000"/>
      </a:dk1>
      <a:lt1>
        <a:sysClr val="window" lastClr="FFFFFF"/>
      </a:lt1>
      <a:dk2>
        <a:srgbClr val="000091"/>
      </a:dk2>
      <a:lt2>
        <a:srgbClr val="E1000F"/>
      </a:lt2>
      <a:accent1>
        <a:srgbClr val="3DAD4B"/>
      </a:accent1>
      <a:accent2>
        <a:srgbClr val="B60055"/>
      </a:accent2>
      <a:accent3>
        <a:srgbClr val="572A99"/>
      </a:accent3>
      <a:accent4>
        <a:srgbClr val="E76727"/>
      </a:accent4>
      <a:accent5>
        <a:srgbClr val="0096D6"/>
      </a:accent5>
      <a:accent6>
        <a:srgbClr val="E8E8E8"/>
      </a:accent6>
      <a:hlink>
        <a:srgbClr val="2F4678"/>
      </a:hlink>
      <a:folHlink>
        <a:srgbClr val="EBE6E6"/>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F339B-3CB9-4051-9EFD-23158EDFA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921</Words>
  <Characters>5066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Pierre-Yves Huet</dc:creator>
  <cp:keywords/>
  <dc:description/>
  <cp:lastModifiedBy>BAH Adama Horoh</cp:lastModifiedBy>
  <cp:revision>20</cp:revision>
  <dcterms:created xsi:type="dcterms:W3CDTF">2023-04-17T12:22:00Z</dcterms:created>
  <dcterms:modified xsi:type="dcterms:W3CDTF">2025-06-24T13:27:00Z</dcterms:modified>
</cp:coreProperties>
</file>